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4FEFC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0341B9DC"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 w14:paraId="39FA21B0">
      <w:pPr>
        <w:spacing w:line="720" w:lineRule="auto"/>
        <w:ind w:firstLine="539"/>
        <w:jc w:val="center"/>
        <w:rPr>
          <w:rFonts w:ascii="新宋体" w:hAnsi="新宋体" w:eastAsia="新宋体"/>
          <w:b/>
          <w:bCs/>
          <w:sz w:val="48"/>
          <w:szCs w:val="48"/>
        </w:rPr>
      </w:pPr>
      <w:r>
        <w:rPr>
          <w:rFonts w:hint="eastAsia" w:ascii="新宋体" w:hAnsi="新宋体" w:eastAsia="新宋体"/>
          <w:b/>
          <w:bCs/>
          <w:sz w:val="48"/>
          <w:szCs w:val="48"/>
        </w:rPr>
        <w:t>服务十大新兴产业特色专业</w:t>
      </w:r>
    </w:p>
    <w:p w14:paraId="3A2F5259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新宋体" w:hAnsi="新宋体" w:eastAsia="新宋体"/>
          <w:b/>
          <w:bCs/>
          <w:sz w:val="48"/>
          <w:szCs w:val="48"/>
        </w:rPr>
        <w:t xml:space="preserve">申 报 </w:t>
      </w:r>
      <w:r>
        <w:rPr>
          <w:rFonts w:ascii="新宋体" w:hAnsi="新宋体" w:eastAsia="新宋体"/>
          <w:b/>
          <w:bCs/>
          <w:sz w:val="48"/>
          <w:szCs w:val="48"/>
        </w:rPr>
        <w:t>书</w:t>
      </w:r>
    </w:p>
    <w:p w14:paraId="62AE7433"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0F5A799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1056EBE9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13C0EB4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A8FFB29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2DBB0597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年</w:t>
      </w:r>
      <w:ins w:id="0" w:author="Da wang" w:date="2024-12-05T16:30:11Z">
        <w:r>
          <w:rPr>
            <w:rFonts w:hint="eastAsia" w:ascii="微软雅黑" w:hAnsi="微软雅黑" w:eastAsia="微软雅黑"/>
            <w:sz w:val="32"/>
            <w:szCs w:val="32"/>
            <w:lang w:val="en-US" w:eastAsia="zh-CN"/>
          </w:rPr>
          <w:t xml:space="preserve"> </w:t>
        </w:r>
      </w:ins>
      <w:ins w:id="1" w:author="Da wang" w:date="2024-12-05T16:30:12Z">
        <w:r>
          <w:rPr>
            <w:rFonts w:hint="eastAsia" w:ascii="微软雅黑" w:hAnsi="微软雅黑" w:eastAsia="微软雅黑"/>
            <w:sz w:val="32"/>
            <w:szCs w:val="32"/>
            <w:lang w:val="en-US" w:eastAsia="zh-CN"/>
          </w:rPr>
          <w:t xml:space="preserve">    </w:t>
        </w:r>
      </w:ins>
      <w:r>
        <w:rPr>
          <w:rFonts w:ascii="微软雅黑" w:hAnsi="微软雅黑" w:eastAsia="微软雅黑"/>
          <w:sz w:val="32"/>
          <w:szCs w:val="32"/>
        </w:rPr>
        <w:t>月</w:t>
      </w:r>
    </w:p>
    <w:p w14:paraId="48E24FAA">
      <w:pPr>
        <w:jc w:val="center"/>
        <w:outlineLvl w:val="1"/>
        <w:rPr>
          <w:ins w:id="2" w:author="Da wang" w:date="2024-12-05T16:30:14Z"/>
          <w:rFonts w:ascii="宋体" w:hAnsi="宋体" w:eastAsia="宋体"/>
          <w:b/>
          <w:sz w:val="32"/>
          <w:szCs w:val="32"/>
        </w:rPr>
      </w:pPr>
    </w:p>
    <w:p w14:paraId="79B27DFC">
      <w:pPr>
        <w:jc w:val="center"/>
        <w:outlineLvl w:val="1"/>
        <w:rPr>
          <w:ins w:id="3" w:author="Da wang" w:date="2024-12-05T16:30:14Z"/>
          <w:rFonts w:ascii="宋体" w:hAnsi="宋体" w:eastAsia="宋体"/>
          <w:b/>
          <w:sz w:val="32"/>
          <w:szCs w:val="32"/>
        </w:rPr>
      </w:pPr>
    </w:p>
    <w:p w14:paraId="13E51DC1">
      <w:pPr>
        <w:jc w:val="center"/>
        <w:outlineLvl w:val="1"/>
        <w:rPr>
          <w:ins w:id="4" w:author="Da wang" w:date="2024-12-05T16:30:14Z"/>
          <w:rFonts w:ascii="宋体" w:hAnsi="宋体" w:eastAsia="宋体"/>
          <w:b/>
          <w:sz w:val="32"/>
          <w:szCs w:val="32"/>
        </w:rPr>
      </w:pPr>
    </w:p>
    <w:p w14:paraId="5B6AE3E1">
      <w:pPr>
        <w:jc w:val="center"/>
        <w:outlineLvl w:val="1"/>
        <w:rPr>
          <w:ins w:id="5" w:author="Da wang" w:date="2024-12-05T16:30:15Z"/>
          <w:rFonts w:ascii="宋体" w:hAnsi="宋体" w:eastAsia="宋体"/>
          <w:b/>
          <w:sz w:val="32"/>
          <w:szCs w:val="32"/>
        </w:rPr>
      </w:pPr>
    </w:p>
    <w:p w14:paraId="26043226">
      <w:pPr>
        <w:jc w:val="center"/>
        <w:outlineLvl w:val="1"/>
        <w:rPr>
          <w:ins w:id="6" w:author="Da wang" w:date="2024-12-05T16:30:15Z"/>
          <w:rFonts w:ascii="宋体" w:hAnsi="宋体" w:eastAsia="宋体"/>
          <w:b/>
          <w:sz w:val="32"/>
          <w:szCs w:val="32"/>
        </w:rPr>
      </w:pPr>
    </w:p>
    <w:p w14:paraId="768FD878">
      <w:pPr>
        <w:jc w:val="center"/>
        <w:outlineLvl w:val="1"/>
        <w:rPr>
          <w:ins w:id="7" w:author="Da wang" w:date="2024-12-05T16:30:16Z"/>
          <w:rFonts w:ascii="宋体" w:hAnsi="宋体" w:eastAsia="宋体"/>
          <w:b/>
          <w:sz w:val="32"/>
          <w:szCs w:val="32"/>
        </w:rPr>
      </w:pPr>
    </w:p>
    <w:p w14:paraId="2F0B71C2">
      <w:pPr>
        <w:spacing w:line="560" w:lineRule="exact"/>
        <w:rPr>
          <w:rFonts w:eastAsia="黑体"/>
          <w:sz w:val="32"/>
          <w:szCs w:val="32"/>
        </w:rPr>
      </w:pPr>
    </w:p>
    <w:p w14:paraId="19E3F45A">
      <w:pPr>
        <w:spacing w:line="560" w:lineRule="exact"/>
        <w:rPr>
          <w:rFonts w:eastAsia="黑体"/>
          <w:sz w:val="32"/>
          <w:szCs w:val="32"/>
        </w:rPr>
      </w:pPr>
    </w:p>
    <w:p w14:paraId="669424C8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038"/>
        <w:gridCol w:w="139"/>
        <w:gridCol w:w="388"/>
        <w:gridCol w:w="314"/>
        <w:gridCol w:w="291"/>
        <w:gridCol w:w="710"/>
        <w:gridCol w:w="70"/>
        <w:gridCol w:w="781"/>
        <w:gridCol w:w="133"/>
        <w:gridCol w:w="290"/>
        <w:gridCol w:w="142"/>
        <w:gridCol w:w="569"/>
        <w:gridCol w:w="274"/>
        <w:gridCol w:w="389"/>
        <w:gridCol w:w="471"/>
        <w:gridCol w:w="274"/>
        <w:gridCol w:w="389"/>
        <w:gridCol w:w="141"/>
        <w:gridCol w:w="284"/>
        <w:gridCol w:w="1278"/>
      </w:tblGrid>
      <w:tr w14:paraId="51400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38" w:type="dxa"/>
            <w:gridSpan w:val="3"/>
            <w:vAlign w:val="center"/>
          </w:tcPr>
          <w:p w14:paraId="0B9F1345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专业名称</w:t>
            </w:r>
          </w:p>
        </w:tc>
        <w:tc>
          <w:tcPr>
            <w:tcW w:w="7188" w:type="dxa"/>
            <w:gridSpan w:val="18"/>
            <w:vAlign w:val="center"/>
          </w:tcPr>
          <w:p w14:paraId="5C018D7F">
            <w:pPr>
              <w:jc w:val="center"/>
              <w:rPr>
                <w:kern w:val="0"/>
                <w:sz w:val="24"/>
              </w:rPr>
            </w:pPr>
          </w:p>
        </w:tc>
      </w:tr>
      <w:tr w14:paraId="1A1FE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Align w:val="center"/>
          </w:tcPr>
          <w:p w14:paraId="03836ED9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相关产业领域</w:t>
            </w:r>
          </w:p>
        </w:tc>
        <w:tc>
          <w:tcPr>
            <w:tcW w:w="7188" w:type="dxa"/>
            <w:gridSpan w:val="18"/>
            <w:vAlign w:val="center"/>
          </w:tcPr>
          <w:p w14:paraId="028DA5F3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新一代信息技术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人工智能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hint="eastAsia" w:eastAsia="楷体"/>
                <w:kern w:val="0"/>
                <w:sz w:val="24"/>
              </w:rPr>
              <w:t xml:space="preserve">新材料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新能源和节能环保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新能源汽车和智能网联汽车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智能家电 </w:t>
            </w:r>
          </w:p>
          <w:p w14:paraId="2445EC1C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□生命健康   □绿色食品  □数字创意  其他：_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 w14:paraId="61B1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Align w:val="center"/>
          </w:tcPr>
          <w:p w14:paraId="18F59F6A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ins w:id="8" w:author="Da wang" w:date="2024-12-05T16:30:55Z">
              <w:r>
                <w:rPr>
                  <w:rFonts w:hint="eastAsia" w:eastAsia="楷体"/>
                  <w:b/>
                  <w:kern w:val="0"/>
                  <w:sz w:val="24"/>
                  <w:lang w:val="en-US" w:eastAsia="zh-CN"/>
                </w:rPr>
                <w:t>与</w:t>
              </w:r>
            </w:ins>
            <w:ins w:id="9" w:author="Da wang" w:date="2024-12-05T16:31:00Z">
              <w:r>
                <w:rPr>
                  <w:rFonts w:hint="eastAsia" w:eastAsia="楷体"/>
                  <w:b/>
                  <w:kern w:val="0"/>
                  <w:sz w:val="24"/>
                  <w:lang w:val="en-US" w:eastAsia="zh-CN"/>
                </w:rPr>
                <w:t>本</w:t>
              </w:r>
            </w:ins>
            <w:r>
              <w:rPr>
                <w:rFonts w:hint="eastAsia" w:eastAsia="楷体"/>
                <w:b/>
                <w:kern w:val="0"/>
                <w:sz w:val="24"/>
              </w:rPr>
              <w:t>专业</w:t>
            </w:r>
            <w:ins w:id="10" w:author="Da wang" w:date="2024-12-05T16:31:17Z">
              <w:r>
                <w:rPr>
                  <w:rFonts w:hint="eastAsia" w:eastAsia="楷体"/>
                  <w:b/>
                  <w:kern w:val="0"/>
                  <w:sz w:val="24"/>
                  <w:lang w:val="en-US" w:eastAsia="zh-CN"/>
                </w:rPr>
                <w:t>相关</w:t>
              </w:r>
            </w:ins>
            <w:ins w:id="11" w:author="Da wang" w:date="2024-12-05T16:31:22Z">
              <w:r>
                <w:rPr>
                  <w:rFonts w:hint="eastAsia" w:eastAsia="楷体"/>
                  <w:b/>
                  <w:kern w:val="0"/>
                  <w:sz w:val="24"/>
                  <w:lang w:val="en-US" w:eastAsia="zh-CN"/>
                </w:rPr>
                <w:t>专业</w:t>
              </w:r>
            </w:ins>
            <w:r>
              <w:rPr>
                <w:rFonts w:hint="eastAsia" w:eastAsia="楷体"/>
                <w:b/>
                <w:kern w:val="0"/>
                <w:sz w:val="24"/>
              </w:rPr>
              <w:t>名称</w:t>
            </w:r>
          </w:p>
        </w:tc>
        <w:tc>
          <w:tcPr>
            <w:tcW w:w="7188" w:type="dxa"/>
            <w:gridSpan w:val="18"/>
            <w:vAlign w:val="center"/>
          </w:tcPr>
          <w:p w14:paraId="15DEE814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</w:p>
        </w:tc>
      </w:tr>
      <w:tr w14:paraId="68991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14:paraId="3A674E91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ins w:id="12" w:author="Da wang" w:date="2024-12-05T16:32:06Z">
              <w:r>
                <w:rPr>
                  <w:rFonts w:hint="eastAsia" w:eastAsia="楷体"/>
                  <w:b/>
                  <w:kern w:val="0"/>
                  <w:sz w:val="24"/>
                  <w:lang w:val="en-US" w:eastAsia="zh-CN"/>
                </w:rPr>
                <w:t>与本</w:t>
              </w:r>
            </w:ins>
            <w:ins w:id="13" w:author="Da wang" w:date="2024-12-05T16:32:06Z">
              <w:r>
                <w:rPr>
                  <w:rFonts w:hint="eastAsia" w:eastAsia="楷体"/>
                  <w:b/>
                  <w:kern w:val="0"/>
                  <w:sz w:val="24"/>
                </w:rPr>
                <w:t>专业</w:t>
              </w:r>
            </w:ins>
            <w:ins w:id="14" w:author="Da wang" w:date="2024-12-05T16:32:06Z">
              <w:r>
                <w:rPr>
                  <w:rFonts w:hint="eastAsia" w:eastAsia="楷体"/>
                  <w:b/>
                  <w:kern w:val="0"/>
                  <w:sz w:val="24"/>
                  <w:lang w:val="en-US" w:eastAsia="zh-CN"/>
                </w:rPr>
                <w:t>相关专业</w:t>
              </w:r>
            </w:ins>
            <w:ins w:id="15" w:author="Da wang" w:date="2024-12-05T16:32:06Z">
              <w:r>
                <w:rPr>
                  <w:rFonts w:hint="eastAsia" w:eastAsia="楷体"/>
                  <w:b/>
                  <w:kern w:val="0"/>
                  <w:sz w:val="24"/>
                </w:rPr>
                <w:t>名称</w:t>
              </w:r>
            </w:ins>
          </w:p>
        </w:tc>
        <w:tc>
          <w:tcPr>
            <w:tcW w:w="3119" w:type="dxa"/>
            <w:gridSpan w:val="9"/>
            <w:vAlign w:val="center"/>
          </w:tcPr>
          <w:p w14:paraId="0751FF4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专业名称</w:t>
            </w:r>
          </w:p>
          <w:p w14:paraId="442BB156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（限填5个）</w:t>
            </w:r>
          </w:p>
        </w:tc>
        <w:tc>
          <w:tcPr>
            <w:tcW w:w="1232" w:type="dxa"/>
            <w:gridSpan w:val="3"/>
            <w:vAlign w:val="center"/>
          </w:tcPr>
          <w:p w14:paraId="6653B8C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专业代码</w:t>
            </w:r>
          </w:p>
        </w:tc>
        <w:tc>
          <w:tcPr>
            <w:tcW w:w="1134" w:type="dxa"/>
            <w:gridSpan w:val="3"/>
            <w:vAlign w:val="center"/>
          </w:tcPr>
          <w:p w14:paraId="5BA05174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hint="eastAsia" w:eastAsia="楷体"/>
                <w:kern w:val="0"/>
                <w:sz w:val="24"/>
              </w:rPr>
              <w:t>年份</w:t>
            </w:r>
          </w:p>
        </w:tc>
        <w:tc>
          <w:tcPr>
            <w:tcW w:w="1703" w:type="dxa"/>
            <w:gridSpan w:val="3"/>
            <w:vAlign w:val="center"/>
          </w:tcPr>
          <w:p w14:paraId="4875619C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hint="eastAsia" w:eastAsia="楷体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</w:tr>
      <w:tr w14:paraId="4B418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01C0606C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1A1270F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2731" w:type="dxa"/>
            <w:gridSpan w:val="8"/>
            <w:vAlign w:val="center"/>
          </w:tcPr>
          <w:p w14:paraId="0C7B08D2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05B4978B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0E07DC4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62814E8C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23E87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3FD0D2AD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334B6632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2731" w:type="dxa"/>
            <w:gridSpan w:val="8"/>
            <w:vAlign w:val="center"/>
          </w:tcPr>
          <w:p w14:paraId="6D028173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7BF9404E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EBE1A1C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268C5C77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74EC3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3596E10B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398DF041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2731" w:type="dxa"/>
            <w:gridSpan w:val="8"/>
            <w:vAlign w:val="center"/>
          </w:tcPr>
          <w:p w14:paraId="0C38F1F0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33208E31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DD17F81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3019EAD2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15A32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33B838FA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7C49CD17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2731" w:type="dxa"/>
            <w:gridSpan w:val="8"/>
            <w:vAlign w:val="center"/>
          </w:tcPr>
          <w:p w14:paraId="1BA1B4EC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7AC77F9C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A5D897F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75451F67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70C0E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4A055119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06BCB8E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2731" w:type="dxa"/>
            <w:gridSpan w:val="8"/>
            <w:vAlign w:val="center"/>
          </w:tcPr>
          <w:p w14:paraId="3DE447B8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38FC5AF9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0ACAAEE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7CE270BC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4438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14:paraId="5F1AE3F0"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6" w:type="dxa"/>
            <w:gridSpan w:val="16"/>
            <w:vAlign w:val="center"/>
          </w:tcPr>
          <w:p w14:paraId="68ECCE94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62" w:type="dxa"/>
            <w:gridSpan w:val="2"/>
            <w:vAlign w:val="center"/>
          </w:tcPr>
          <w:p w14:paraId="7AA568EF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产业类型</w:t>
            </w:r>
          </w:p>
        </w:tc>
      </w:tr>
      <w:tr w14:paraId="52F6E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09E5FA06"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57A6033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5238" w:type="dxa"/>
            <w:gridSpan w:val="15"/>
            <w:vAlign w:val="center"/>
          </w:tcPr>
          <w:p w14:paraId="4F69EE8D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5E5BE651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0AAD8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700C1F28"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7EE20DBA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5238" w:type="dxa"/>
            <w:gridSpan w:val="15"/>
            <w:vAlign w:val="center"/>
          </w:tcPr>
          <w:p w14:paraId="49E5979D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677D0D7A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33CD9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590B6A86"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6A0E451E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5238" w:type="dxa"/>
            <w:gridSpan w:val="15"/>
            <w:vAlign w:val="center"/>
          </w:tcPr>
          <w:p w14:paraId="0DD008E6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52ADF12E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52B84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719B765E"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9F90221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5238" w:type="dxa"/>
            <w:gridSpan w:val="15"/>
            <w:vAlign w:val="center"/>
          </w:tcPr>
          <w:p w14:paraId="1C1D11D6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02498C4A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0FD04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38" w:type="dxa"/>
            <w:gridSpan w:val="3"/>
            <w:vMerge w:val="continue"/>
            <w:vAlign w:val="center"/>
          </w:tcPr>
          <w:p w14:paraId="3BB3A2FD"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1051C600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5238" w:type="dxa"/>
            <w:gridSpan w:val="15"/>
            <w:vAlign w:val="center"/>
          </w:tcPr>
          <w:p w14:paraId="19322E3D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6405FDC6"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3D5AC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restart"/>
            <w:vAlign w:val="center"/>
          </w:tcPr>
          <w:p w14:paraId="7580D475"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</w:t>
            </w:r>
          </w:p>
          <w:p w14:paraId="4EDEEB13"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负</w:t>
            </w:r>
          </w:p>
          <w:p w14:paraId="7EBBC458"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责</w:t>
            </w:r>
          </w:p>
          <w:p w14:paraId="6C84853E">
            <w:pPr>
              <w:spacing w:before="156" w:beforeLines="50" w:after="156" w:afterLines="50"/>
              <w:jc w:val="center"/>
              <w:rPr>
                <w:b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人</w:t>
            </w:r>
          </w:p>
        </w:tc>
        <w:tc>
          <w:tcPr>
            <w:tcW w:w="1177" w:type="dxa"/>
            <w:gridSpan w:val="2"/>
            <w:vAlign w:val="center"/>
          </w:tcPr>
          <w:p w14:paraId="72EE0201">
            <w:pPr>
              <w:spacing w:before="100" w:beforeAutospacing="1" w:after="100" w:afterAutospacing="1" w:line="360" w:lineRule="auto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 w14:paraId="2FA27384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475FB9E7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出生年月</w:t>
            </w:r>
          </w:p>
        </w:tc>
        <w:tc>
          <w:tcPr>
            <w:tcW w:w="1374" w:type="dxa"/>
            <w:gridSpan w:val="4"/>
            <w:vAlign w:val="center"/>
          </w:tcPr>
          <w:p w14:paraId="01160DC4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89343BB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党政职务</w:t>
            </w:r>
          </w:p>
        </w:tc>
        <w:tc>
          <w:tcPr>
            <w:tcW w:w="1562" w:type="dxa"/>
            <w:gridSpan w:val="2"/>
            <w:vAlign w:val="center"/>
          </w:tcPr>
          <w:p w14:paraId="3A461293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3AC79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vAlign w:val="center"/>
          </w:tcPr>
          <w:p w14:paraId="7744F058"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2697952F"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 w14:paraId="6663A592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5E857B1B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学位</w:t>
            </w:r>
          </w:p>
        </w:tc>
        <w:tc>
          <w:tcPr>
            <w:tcW w:w="1374" w:type="dxa"/>
            <w:gridSpan w:val="4"/>
            <w:vAlign w:val="center"/>
          </w:tcPr>
          <w:p w14:paraId="7596EC22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333696A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专业职称</w:t>
            </w:r>
          </w:p>
        </w:tc>
        <w:tc>
          <w:tcPr>
            <w:tcW w:w="1562" w:type="dxa"/>
            <w:gridSpan w:val="2"/>
            <w:vAlign w:val="center"/>
          </w:tcPr>
          <w:p w14:paraId="0E2B0342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01AD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vAlign w:val="center"/>
          </w:tcPr>
          <w:p w14:paraId="0DBAA987"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3117E55C"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 w14:paraId="6F9F4279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258CC550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办公电话</w:t>
            </w:r>
          </w:p>
        </w:tc>
        <w:tc>
          <w:tcPr>
            <w:tcW w:w="1374" w:type="dxa"/>
            <w:gridSpan w:val="4"/>
            <w:vAlign w:val="center"/>
          </w:tcPr>
          <w:p w14:paraId="62493DA5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5E5793D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手机号码</w:t>
            </w:r>
          </w:p>
        </w:tc>
        <w:tc>
          <w:tcPr>
            <w:tcW w:w="1562" w:type="dxa"/>
            <w:gridSpan w:val="2"/>
            <w:vAlign w:val="center"/>
          </w:tcPr>
          <w:p w14:paraId="59F7B489"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0929A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561" w:type="dxa"/>
            <w:vMerge w:val="continue"/>
            <w:vAlign w:val="center"/>
          </w:tcPr>
          <w:p w14:paraId="20600341"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34C685C2"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hint="eastAsia" w:eastAsia="楷体"/>
                <w:kern w:val="0"/>
                <w:sz w:val="24"/>
              </w:rPr>
              <w:t>任务</w:t>
            </w:r>
          </w:p>
        </w:tc>
        <w:tc>
          <w:tcPr>
            <w:tcW w:w="7188" w:type="dxa"/>
            <w:gridSpan w:val="18"/>
            <w:vAlign w:val="center"/>
          </w:tcPr>
          <w:p w14:paraId="5080DE0D"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47780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6" w:hRule="atLeast"/>
          <w:jc w:val="center"/>
        </w:trPr>
        <w:tc>
          <w:tcPr>
            <w:tcW w:w="561" w:type="dxa"/>
            <w:vMerge w:val="continue"/>
            <w:vAlign w:val="center"/>
          </w:tcPr>
          <w:p w14:paraId="4440BC39"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17D49AC"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8" w:type="dxa"/>
            <w:gridSpan w:val="18"/>
            <w:vAlign w:val="center"/>
          </w:tcPr>
          <w:p w14:paraId="4427A20B"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2DD9C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6" w:hRule="atLeast"/>
          <w:jc w:val="center"/>
        </w:trPr>
        <w:tc>
          <w:tcPr>
            <w:tcW w:w="561" w:type="dxa"/>
            <w:vMerge w:val="continue"/>
            <w:vAlign w:val="center"/>
          </w:tcPr>
          <w:p w14:paraId="59AC04B2"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344B7B5F"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8" w:type="dxa"/>
            <w:gridSpan w:val="18"/>
            <w:vAlign w:val="center"/>
          </w:tcPr>
          <w:p w14:paraId="605E8F80"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593CF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1" w:type="dxa"/>
            <w:vMerge w:val="restart"/>
            <w:vAlign w:val="center"/>
          </w:tcPr>
          <w:p w14:paraId="53452F69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专业建设教师团队</w:t>
            </w:r>
          </w:p>
        </w:tc>
        <w:tc>
          <w:tcPr>
            <w:tcW w:w="1177" w:type="dxa"/>
            <w:gridSpan w:val="2"/>
            <w:tcBorders>
              <w:tl2br w:val="single" w:color="auto" w:sz="4" w:space="0"/>
            </w:tcBorders>
            <w:vAlign w:val="center"/>
          </w:tcPr>
          <w:p w14:paraId="3B045E78"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2D196A58"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 w14:paraId="1A9BEE1F"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</w:p>
        </w:tc>
        <w:tc>
          <w:tcPr>
            <w:tcW w:w="851" w:type="dxa"/>
            <w:gridSpan w:val="2"/>
            <w:vAlign w:val="center"/>
          </w:tcPr>
          <w:p w14:paraId="11345365"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</w:t>
            </w:r>
          </w:p>
        </w:tc>
        <w:tc>
          <w:tcPr>
            <w:tcW w:w="1134" w:type="dxa"/>
            <w:gridSpan w:val="4"/>
            <w:vAlign w:val="center"/>
          </w:tcPr>
          <w:p w14:paraId="1C6929B0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</w:p>
        </w:tc>
        <w:tc>
          <w:tcPr>
            <w:tcW w:w="1134" w:type="dxa"/>
            <w:gridSpan w:val="3"/>
            <w:vAlign w:val="center"/>
          </w:tcPr>
          <w:p w14:paraId="3F119176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 w14:paraId="4F4D81DC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088" w:type="dxa"/>
            <w:gridSpan w:val="4"/>
            <w:vAlign w:val="center"/>
          </w:tcPr>
          <w:p w14:paraId="2CF86DC7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 w14:paraId="1E93D4E8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278" w:type="dxa"/>
            <w:vAlign w:val="center"/>
          </w:tcPr>
          <w:p w14:paraId="6060802C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</w:tr>
      <w:tr w14:paraId="7718D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61" w:type="dxa"/>
            <w:vMerge w:val="continue"/>
            <w:vAlign w:val="center"/>
          </w:tcPr>
          <w:p w14:paraId="4F02C4B0"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01785029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 w14:paraId="518BA36D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2D5AB698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A68743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1DEC4D39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27E6F3F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06DB0660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59035A8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12977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1" w:type="dxa"/>
            <w:vMerge w:val="continue"/>
            <w:vAlign w:val="center"/>
          </w:tcPr>
          <w:p w14:paraId="26B250FC"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3E626DCC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14:paraId="07F126AA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0EC61E3D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094F8D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075148F1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FD8909E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10EAF2EE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2745656B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28314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6" w:type="dxa"/>
            <w:gridSpan w:val="21"/>
            <w:vAlign w:val="center"/>
          </w:tcPr>
          <w:p w14:paraId="69354392"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 w14:paraId="27E29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1" w:type="dxa"/>
            <w:vAlign w:val="center"/>
          </w:tcPr>
          <w:p w14:paraId="0840BA1A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14:paraId="5E2E0230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 w14:paraId="61AF055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 w14:paraId="13343E72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4"/>
            <w:vAlign w:val="center"/>
          </w:tcPr>
          <w:p w14:paraId="4CB47AD9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14:paraId="10417B7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2" w:type="dxa"/>
            <w:gridSpan w:val="4"/>
            <w:vAlign w:val="center"/>
          </w:tcPr>
          <w:p w14:paraId="22D89B76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 w14:paraId="66C5F56A">
            <w:pPr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/管理任务</w:t>
            </w:r>
          </w:p>
        </w:tc>
      </w:tr>
      <w:tr w14:paraId="5CB9A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6BCAA3C8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6FB5A00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1C83EB5F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A3CAA39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5541FF7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0584E67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5E0AD014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6ADE7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520F2F4F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2DFEC9C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0EE976AA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098973E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76113C62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59CC0E3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1FF0FBE7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2F5A4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30E7B3FE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AD134A7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7ACFD121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4DAE7884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098CFF84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ED5DE2F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62B34245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12313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77E56FA0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7BB951C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32D76C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B3DFC7F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3094520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12EF905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1BC54938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357C6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1D6DC5F2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1E92B9B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2D1A9B9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79C630B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7CE43175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77BE3B9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61620025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13157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6B146B7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D951AF2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274ABE0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9FBBEB7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CEAC6C4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CBF8C3E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0AD03BD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37993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1E46DCC9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7</w:t>
            </w:r>
          </w:p>
        </w:tc>
        <w:tc>
          <w:tcPr>
            <w:tcW w:w="1038" w:type="dxa"/>
            <w:vAlign w:val="center"/>
          </w:tcPr>
          <w:p w14:paraId="373CAD04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21A119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73556122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0D2F05E8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28B5D3E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3A4DAB0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36DEC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6A7A67CC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8</w:t>
            </w:r>
          </w:p>
        </w:tc>
        <w:tc>
          <w:tcPr>
            <w:tcW w:w="1038" w:type="dxa"/>
            <w:vAlign w:val="center"/>
          </w:tcPr>
          <w:p w14:paraId="5863486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448D37B4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C077708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4EA476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D572433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2CB6B5EF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1B10A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09038C63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9</w:t>
            </w:r>
          </w:p>
        </w:tc>
        <w:tc>
          <w:tcPr>
            <w:tcW w:w="1038" w:type="dxa"/>
            <w:vAlign w:val="center"/>
          </w:tcPr>
          <w:p w14:paraId="217D8C6E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70FB223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74C58D9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BFD26B0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DD6B91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5744230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4A08E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50E8528C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10</w:t>
            </w:r>
          </w:p>
        </w:tc>
        <w:tc>
          <w:tcPr>
            <w:tcW w:w="1038" w:type="dxa"/>
            <w:vAlign w:val="center"/>
          </w:tcPr>
          <w:p w14:paraId="2646F5A4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9EB6A5B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E49D8E7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0E26E0C7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54E78EF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1E5E2CCC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030A8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78F1F789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…</w:t>
            </w:r>
          </w:p>
        </w:tc>
        <w:tc>
          <w:tcPr>
            <w:tcW w:w="1038" w:type="dxa"/>
            <w:vAlign w:val="center"/>
          </w:tcPr>
          <w:p w14:paraId="6637AA26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07BC1181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A343975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3B5C2D0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016DE6C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50154DA4"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 w14:paraId="001BAB39">
      <w:pPr>
        <w:rPr>
          <w:rFonts w:eastAsia="黑体"/>
          <w:sz w:val="32"/>
          <w:szCs w:val="32"/>
        </w:rPr>
      </w:pPr>
    </w:p>
    <w:p w14:paraId="19E609A6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14:paraId="37777A77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目标定位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1973F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5" w:hRule="atLeast"/>
          <w:jc w:val="center"/>
        </w:trPr>
        <w:tc>
          <w:tcPr>
            <w:tcW w:w="8926" w:type="dxa"/>
          </w:tcPr>
          <w:p w14:paraId="59FD115E"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项目建设背景</w:t>
            </w:r>
          </w:p>
          <w:p w14:paraId="79B7663F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项目建设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>
              <w:rPr>
                <w:rFonts w:hint="eastAsia" w:eastAsia="仿宋"/>
                <w:kern w:val="0"/>
                <w:sz w:val="24"/>
              </w:rPr>
              <w:t>、拟解决的主要问题</w:t>
            </w:r>
            <w:r>
              <w:rPr>
                <w:rFonts w:eastAsia="仿宋"/>
                <w:kern w:val="0"/>
                <w:sz w:val="24"/>
              </w:rPr>
              <w:t>等，限300字）</w:t>
            </w:r>
          </w:p>
          <w:p w14:paraId="26E5578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AABD7B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E55AB8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500A9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  <w:jc w:val="center"/>
        </w:trPr>
        <w:tc>
          <w:tcPr>
            <w:tcW w:w="8926" w:type="dxa"/>
          </w:tcPr>
          <w:p w14:paraId="1D2CD72B"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项目建设目标</w:t>
            </w:r>
          </w:p>
          <w:p w14:paraId="145CF86B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hint="eastAsia" w:eastAsia="仿宋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等，限500字）</w:t>
            </w:r>
          </w:p>
          <w:p w14:paraId="3940B95D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02A4D1AE"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 w14:paraId="530C7E46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三、建设基础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3188F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06A74DC8"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组织运行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 w14:paraId="4932B24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项目组织及运行构架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 w14:paraId="6334AB65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E319273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9992062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1437D53A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15168E38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256ACBD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1029B1E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8EAC996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04899EB7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78DA85F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2991B64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F9184D0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1EC3D36D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83C0B96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57C43F8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0DDED5BF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 w14:paraId="61C28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4DE16B67"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专业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 w14:paraId="06A7BE6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项目依托的主要专业建设情况等</w:t>
            </w:r>
            <w:r>
              <w:rPr>
                <w:rFonts w:ascii="楷体" w:hAnsi="楷体" w:eastAsia="楷体"/>
                <w:kern w:val="0"/>
                <w:sz w:val="24"/>
              </w:rPr>
              <w:t>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 w14:paraId="157DC5CB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B2EC5A6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FCB68DD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939E1D3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5AF4DE50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62C1CE3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02805CAD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EEDBF53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A2779E8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16461E18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0527D76E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5BD67654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E7A63BD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561D93E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C70A31C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C2343CE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0B1246C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3D64162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4FB8947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25AA6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64D3F99F"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产学合作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 w14:paraId="024163B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项目相关产业发展情况、前期产学合作情况和成效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 w14:paraId="32A634CD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D7C4397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7B093B3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4DC0099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5A05E50B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F8B7DE8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7DCA0C1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1833690F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5B756E32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24D6BF6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F8B62D0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7E86A9A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AE96AF0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083C6116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41CCC22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1EC7AF5D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4A05599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68ADE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7866C306"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前期人才培养成效</w:t>
            </w:r>
          </w:p>
          <w:p w14:paraId="0021F20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学校在教育教学改革方面已有的探索、</w:t>
            </w:r>
            <w:r>
              <w:rPr>
                <w:rFonts w:ascii="楷体" w:hAnsi="楷体" w:eastAsia="楷体"/>
                <w:kern w:val="0"/>
                <w:sz w:val="24"/>
              </w:rPr>
              <w:t>经验和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成效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提供近3年项目共建专业毕业生到本行业（领域）就业的数据或</w:t>
            </w:r>
            <w:r>
              <w:rPr>
                <w:rFonts w:ascii="楷体" w:hAnsi="楷体" w:eastAsia="楷体"/>
                <w:kern w:val="0"/>
                <w:sz w:val="24"/>
              </w:rPr>
              <w:t>比例</w:t>
            </w:r>
            <w:r>
              <w:rPr>
                <w:rFonts w:hint="eastAsia" w:ascii="楷体" w:hAnsi="楷体" w:eastAsia="楷体"/>
                <w:kern w:val="0"/>
                <w:sz w:val="24"/>
              </w:rPr>
              <w:t>，限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 w14:paraId="3E7F9F1D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74D94E5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F8BD36E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8E12625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34F74CA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516C68FA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F0FDBF5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687DBCF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E8260FA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5705B4F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1C544926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82EA451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0EDEADE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018DBA8E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128557A9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EFA7966"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 w14:paraId="273C1B4D"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 w14:paraId="039821EC"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 w14:paraId="203A584C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 w14:paraId="19B1A6AE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  <w:r>
        <w:rPr>
          <w:rFonts w:hint="eastAsia" w:ascii="楷体_GB2312" w:eastAsia="楷体_GB2312"/>
          <w:sz w:val="32"/>
          <w:szCs w:val="32"/>
        </w:rPr>
        <w:t>（每项限500字）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44558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48ACC38D"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人才培养模式</w:t>
            </w:r>
          </w:p>
          <w:p w14:paraId="132D3B1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0D8827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D3FB075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4AC8C6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CB2BB0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E5D930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CCB75D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EC50AE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4ECF31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23C41C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0EB9FA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DFCA7D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5830B5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738FA5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C6516D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927593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1B1FAE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339B86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77143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6E0B6406"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专业建设情况</w:t>
            </w:r>
          </w:p>
          <w:p w14:paraId="785D255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98803A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1597AE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7EA127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0C6820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EAF73E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7C49FC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65F32D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06D476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24AE91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CD8D5E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C34480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C770EB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4E9518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FF9E50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F07539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378807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ADDCCE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3CF43F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1CBDED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740A3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38562A2F"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（三）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校企合作模式</w:t>
            </w:r>
          </w:p>
          <w:p w14:paraId="098E428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6E23B18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37D276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4D556D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DEB03C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ABE13C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1C5641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B58541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21FC69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CD5B22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10A703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EB1BE65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F4239C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B1140F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3693F3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0D0FEE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CB85CD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EE395B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C57F0D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A3112FA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 w14:paraId="24686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0F4AC23A"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实习实训基地建设情况</w:t>
            </w:r>
          </w:p>
          <w:p w14:paraId="2C5B1DC0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A8CC44C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9B8E775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92314F9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9351321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450E375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23180DC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0BC043C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61ABC7D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DA29EFC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EE8FA71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CA6F7E1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B5D206D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54AB5936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7A51D9D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3651062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1C828CD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592025EC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F7723F5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6D32FCB7"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 w14:paraId="21F05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248C7C7D"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（五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高水平教师队伍建设情况</w:t>
            </w:r>
          </w:p>
          <w:p w14:paraId="1661555F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1D1216EB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56EC1679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9F34FB7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02DCC65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1B78B718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666451EC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6C217C05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CD5BE19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129D6A7E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 w14:paraId="28FCF95B">
      <w:pPr>
        <w:rPr>
          <w:rFonts w:ascii="楷体" w:hAnsi="楷体"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保障体系</w:t>
      </w:r>
      <w:r>
        <w:rPr>
          <w:rFonts w:hint="eastAsia" w:ascii="楷体" w:hAnsi="楷体" w:eastAsia="楷体"/>
          <w:sz w:val="32"/>
          <w:szCs w:val="32"/>
        </w:rPr>
        <w:t>（限300字）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6D41F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6095EA3C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组织保障、政策保障、经费保障和</w:t>
            </w:r>
            <w:r>
              <w:rPr>
                <w:rFonts w:eastAsia="仿宋"/>
                <w:kern w:val="0"/>
                <w:sz w:val="24"/>
              </w:rPr>
              <w:t>师资保障等）</w:t>
            </w:r>
          </w:p>
          <w:p w14:paraId="4F0FC50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45EF27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1CE81A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BA7C04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F93350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15244D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1CDABD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B739E4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1C011E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E86AFA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6C369F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60E8CF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6FD4C98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72A967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0D6002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AB717F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74D94E9">
            <w:pPr>
              <w:jc w:val="left"/>
              <w:rPr>
                <w:kern w:val="0"/>
                <w:sz w:val="24"/>
              </w:rPr>
            </w:pPr>
          </w:p>
        </w:tc>
      </w:tr>
    </w:tbl>
    <w:p w14:paraId="5EBA35D4">
      <w:pPr>
        <w:numPr>
          <w:ilvl w:val="0"/>
          <w:numId w:val="0"/>
        </w:numPr>
        <w:rPr>
          <w:rFonts w:hint="eastAsia" w:ascii="楷体_GB2312" w:eastAsia="楷体_GB2312"/>
          <w:sz w:val="32"/>
          <w:szCs w:val="32"/>
        </w:rPr>
        <w:pPrChange w:id="16" w:author="Da wang" w:date="2024-12-05T16:36:42Z">
          <w:pPr/>
        </w:pPrChange>
      </w:pPr>
    </w:p>
    <w:p w14:paraId="1DB5F7AB">
      <w:pPr>
        <w:jc w:val="left"/>
        <w:rPr>
          <w:rFonts w:hint="eastAsia" w:eastAsia="黑体"/>
          <w:sz w:val="32"/>
          <w:szCs w:val="32"/>
          <w:lang w:val="en-US" w:eastAsia="zh-CN"/>
        </w:rPr>
      </w:pPr>
    </w:p>
    <w:p w14:paraId="56F72CC7">
      <w:pPr>
        <w:jc w:val="left"/>
        <w:rPr>
          <w:rFonts w:hint="eastAsia" w:eastAsia="黑体"/>
          <w:sz w:val="32"/>
          <w:szCs w:val="32"/>
          <w:lang w:val="en-US" w:eastAsia="zh-CN"/>
        </w:rPr>
      </w:pPr>
    </w:p>
    <w:p w14:paraId="3735C476">
      <w:pPr>
        <w:jc w:val="left"/>
        <w:rPr>
          <w:rFonts w:hint="eastAsia" w:eastAsia="黑体"/>
          <w:sz w:val="32"/>
          <w:szCs w:val="32"/>
          <w:lang w:val="en-US" w:eastAsia="zh-CN"/>
        </w:rPr>
      </w:pPr>
    </w:p>
    <w:p w14:paraId="74EF1F72">
      <w:pPr>
        <w:jc w:val="left"/>
        <w:rPr>
          <w:rFonts w:hint="eastAsia" w:eastAsia="黑体"/>
          <w:sz w:val="32"/>
          <w:szCs w:val="32"/>
          <w:lang w:val="en-US" w:eastAsia="zh-CN"/>
        </w:rPr>
      </w:pPr>
    </w:p>
    <w:p w14:paraId="0A97BE7F"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08922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591E962A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3BB45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5498E179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76B18950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2A384B99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4E21E806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</w:t>
            </w:r>
            <w:r>
              <w:rPr>
                <w:rFonts w:hint="eastAsia" w:eastAsia="仿宋_GB2312"/>
                <w:kern w:val="0"/>
                <w:sz w:val="24"/>
                <w:szCs w:val="20"/>
                <w:lang w:eastAsia="zh-CN"/>
              </w:rPr>
              <w:t>（</w:t>
            </w:r>
            <w:r>
              <w:rPr>
                <w:rFonts w:hint="eastAsia" w:eastAsia="仿宋_GB2312"/>
                <w:kern w:val="0"/>
                <w:sz w:val="24"/>
                <w:szCs w:val="20"/>
                <w:lang w:val="en-US" w:eastAsia="zh-CN"/>
              </w:rPr>
              <w:t>院系盖章）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日期：</w:t>
            </w:r>
          </w:p>
        </w:tc>
      </w:tr>
      <w:tr w14:paraId="6FFB1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29673ADA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6E481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53B1160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120C4B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A2D046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C6F75B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E3595E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28F0DB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1B0DFC3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4B530D90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614119B9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</w:t>
            </w:r>
            <w:bookmarkStart w:id="0" w:name="_GoBack"/>
            <w:bookmarkEnd w:id="0"/>
            <w:r>
              <w:rPr>
                <w:rFonts w:eastAsia="仿宋_GB2312"/>
                <w:kern w:val="0"/>
                <w:sz w:val="24"/>
              </w:rPr>
              <w:t xml:space="preserve">    日期：</w:t>
            </w:r>
          </w:p>
        </w:tc>
      </w:tr>
    </w:tbl>
    <w:p w14:paraId="2F916D79"/>
    <w:sectPr>
      <w:footerReference r:id="rId3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23823986"/>
      <w:docPartObj>
        <w:docPartGallery w:val="autotext"/>
      </w:docPartObj>
    </w:sdtPr>
    <w:sdtContent>
      <w:p w14:paraId="68F3907E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524F0C1E">
    <w:pPr>
      <w:pStyle w:val="3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Da wang">
    <w15:presenceInfo w15:providerId="WPS Office" w15:userId="120855492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1MmE1MDM5Y2JkOTZjYzI0YTI5MmVmOGIyMTU1OTgifQ=="/>
  </w:docVars>
  <w:rsids>
    <w:rsidRoot w:val="000E4326"/>
    <w:rsid w:val="00044A71"/>
    <w:rsid w:val="000E4326"/>
    <w:rsid w:val="0012370D"/>
    <w:rsid w:val="00232D45"/>
    <w:rsid w:val="002824A4"/>
    <w:rsid w:val="002B2B38"/>
    <w:rsid w:val="002D1D96"/>
    <w:rsid w:val="00313D1D"/>
    <w:rsid w:val="00314DC0"/>
    <w:rsid w:val="003C7082"/>
    <w:rsid w:val="004C6063"/>
    <w:rsid w:val="004F3C92"/>
    <w:rsid w:val="00522921"/>
    <w:rsid w:val="006253D4"/>
    <w:rsid w:val="006C2F45"/>
    <w:rsid w:val="007E0521"/>
    <w:rsid w:val="007E0CAB"/>
    <w:rsid w:val="008D0A97"/>
    <w:rsid w:val="008D7408"/>
    <w:rsid w:val="008E2C8D"/>
    <w:rsid w:val="0094392A"/>
    <w:rsid w:val="00A32924"/>
    <w:rsid w:val="00A4468D"/>
    <w:rsid w:val="00B1230A"/>
    <w:rsid w:val="00B50F1E"/>
    <w:rsid w:val="00BC74A5"/>
    <w:rsid w:val="00C744A0"/>
    <w:rsid w:val="00CC39FE"/>
    <w:rsid w:val="00D441B3"/>
    <w:rsid w:val="00D50F9C"/>
    <w:rsid w:val="00D82400"/>
    <w:rsid w:val="00DF322B"/>
    <w:rsid w:val="00E30E09"/>
    <w:rsid w:val="00E46B6D"/>
    <w:rsid w:val="00EB0343"/>
    <w:rsid w:val="00EB0B04"/>
    <w:rsid w:val="00EE235D"/>
    <w:rsid w:val="00FE2BEF"/>
    <w:rsid w:val="517B447D"/>
    <w:rsid w:val="5ABC3D4A"/>
    <w:rsid w:val="6BD8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735</Words>
  <Characters>763</Characters>
  <Lines>18</Lines>
  <Paragraphs>5</Paragraphs>
  <TotalTime>15</TotalTime>
  <ScaleCrop>false</ScaleCrop>
  <LinksUpToDate>false</LinksUpToDate>
  <CharactersWithSpaces>947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2023-10-18T14:04:00Z</dcterms:created>
  <dc:creator>fb</dc:creator>
  <cp:lastModifiedBy>Da wang</cp:lastModifiedBy>
  <dcterms:modified xsi:type="dcterms:W3CDTF">2024-12-05T08:58:44Z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34B92369D27B4BE3BC06FF2B75D614B0_12</vt:lpwstr>
  </property>
</Properties>
</file>