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F9418">
      <w:pPr>
        <w:spacing w:line="560" w:lineRule="exact"/>
        <w:jc w:val="center"/>
        <w:rPr>
          <w:rFonts w:ascii="方正小标宋_GBK" w:eastAsia="方正小标宋_GBK"/>
          <w:spacing w:val="20"/>
          <w:sz w:val="52"/>
          <w:szCs w:val="52"/>
        </w:rPr>
      </w:pPr>
    </w:p>
    <w:p w14:paraId="38363B52">
      <w:pPr>
        <w:spacing w:line="560" w:lineRule="exact"/>
        <w:jc w:val="center"/>
        <w:rPr>
          <w:rFonts w:ascii="方正小标宋_GBK" w:eastAsia="方正小标宋_GBK"/>
          <w:spacing w:val="20"/>
          <w:sz w:val="52"/>
          <w:szCs w:val="52"/>
        </w:rPr>
      </w:pPr>
    </w:p>
    <w:p w14:paraId="7B9E6738">
      <w:pPr>
        <w:spacing w:line="560" w:lineRule="exact"/>
        <w:jc w:val="center"/>
        <w:rPr>
          <w:rFonts w:ascii="方正小标宋_GBK" w:eastAsia="方正小标宋_GBK"/>
          <w:spacing w:val="20"/>
          <w:sz w:val="52"/>
          <w:szCs w:val="52"/>
        </w:rPr>
      </w:pPr>
      <w:r>
        <w:rPr>
          <w:rFonts w:hint="eastAsia" w:ascii="方正小标宋_GBK" w:eastAsia="方正小标宋_GBK"/>
          <w:spacing w:val="20"/>
          <w:sz w:val="52"/>
          <w:szCs w:val="52"/>
        </w:rPr>
        <w:t>桐城师范高等专科学校教师教学创新团队</w:t>
      </w:r>
    </w:p>
    <w:p w14:paraId="0B890B59"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</w:p>
    <w:p w14:paraId="13C9514F">
      <w:pPr>
        <w:spacing w:before="312" w:beforeLines="100" w:after="156" w:afterLines="50" w:line="56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申  报  书</w:t>
      </w:r>
    </w:p>
    <w:p w14:paraId="17B42A2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37907F5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5884106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63862E15">
      <w:pPr>
        <w:spacing w:before="48" w:after="48" w:line="600" w:lineRule="auto"/>
        <w:ind w:firstLine="640" w:firstLineChars="200"/>
        <w:rPr>
          <w:sz w:val="32"/>
          <w:szCs w:val="32"/>
          <w:u w:val="single"/>
        </w:rPr>
      </w:pPr>
      <w:r>
        <w:rPr>
          <w:sz w:val="32"/>
          <w:szCs w:val="32"/>
        </w:rPr>
        <w:t>申报单位：</w:t>
      </w:r>
      <w:r>
        <w:rPr>
          <w:sz w:val="32"/>
          <w:szCs w:val="32"/>
          <w:u w:val="single"/>
        </w:rPr>
        <w:t xml:space="preserve">                               </w:t>
      </w:r>
    </w:p>
    <w:p w14:paraId="52C43B8D">
      <w:pPr>
        <w:spacing w:before="48" w:after="48" w:line="600" w:lineRule="auto"/>
        <w:ind w:firstLine="640" w:firstLineChars="200"/>
        <w:rPr>
          <w:sz w:val="32"/>
          <w:szCs w:val="32"/>
          <w:u w:val="single"/>
        </w:rPr>
      </w:pPr>
      <w:r>
        <w:rPr>
          <w:sz w:val="32"/>
          <w:szCs w:val="32"/>
        </w:rPr>
        <w:t>团队名称：</w:t>
      </w:r>
      <w:r>
        <w:rPr>
          <w:sz w:val="32"/>
          <w:szCs w:val="32"/>
          <w:u w:val="single"/>
        </w:rPr>
        <w:t xml:space="preserve">                               </w:t>
      </w:r>
    </w:p>
    <w:p w14:paraId="46FC9F98">
      <w:pPr>
        <w:spacing w:line="600" w:lineRule="auto"/>
        <w:ind w:firstLine="640" w:firstLineChars="200"/>
        <w:rPr>
          <w:sz w:val="32"/>
          <w:szCs w:val="32"/>
          <w:u w:val="single"/>
        </w:rPr>
      </w:pPr>
      <w:r>
        <w:rPr>
          <w:sz w:val="32"/>
          <w:szCs w:val="32"/>
        </w:rPr>
        <w:t>负 责 人：</w:t>
      </w:r>
      <w:r>
        <w:rPr>
          <w:sz w:val="32"/>
          <w:szCs w:val="32"/>
          <w:u w:val="single"/>
        </w:rPr>
        <w:t xml:space="preserve">                               </w:t>
      </w:r>
    </w:p>
    <w:p w14:paraId="415FEE99">
      <w:pPr>
        <w:spacing w:line="520" w:lineRule="exact"/>
        <w:jc w:val="center"/>
        <w:rPr>
          <w:sz w:val="36"/>
          <w:szCs w:val="36"/>
        </w:rPr>
      </w:pPr>
    </w:p>
    <w:p w14:paraId="1444E4F3">
      <w:pPr>
        <w:spacing w:line="520" w:lineRule="exact"/>
        <w:jc w:val="center"/>
        <w:rPr>
          <w:sz w:val="36"/>
          <w:szCs w:val="36"/>
        </w:rPr>
      </w:pPr>
    </w:p>
    <w:p w14:paraId="6DDCCE55">
      <w:pPr>
        <w:spacing w:line="288" w:lineRule="auto"/>
        <w:jc w:val="center"/>
        <w:rPr>
          <w:rFonts w:ascii="黑体" w:hAnsi="黑体" w:eastAsia="黑体"/>
          <w:color w:val="000000"/>
          <w:sz w:val="32"/>
          <w:szCs w:val="32"/>
        </w:rPr>
      </w:pPr>
    </w:p>
    <w:p w14:paraId="6A876BA8">
      <w:pPr>
        <w:spacing w:line="288" w:lineRule="auto"/>
        <w:jc w:val="center"/>
        <w:rPr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年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黑体" w:hAnsi="黑体" w:eastAsia="黑体"/>
          <w:color w:val="000000"/>
          <w:sz w:val="32"/>
          <w:szCs w:val="32"/>
        </w:rPr>
        <w:t>月</w:t>
      </w:r>
    </w:p>
    <w:p w14:paraId="7C9D27FA">
      <w:pPr>
        <w:spacing w:before="48" w:after="48" w:line="360" w:lineRule="auto"/>
        <w:rPr>
          <w:rFonts w:eastAsia="黑体"/>
          <w:sz w:val="28"/>
          <w:szCs w:val="28"/>
        </w:rPr>
      </w:pPr>
    </w:p>
    <w:p w14:paraId="6B3B0C50">
      <w:pPr>
        <w:spacing w:before="48" w:after="48" w:line="360" w:lineRule="auto"/>
        <w:rPr>
          <w:rFonts w:eastAsia="黑体"/>
          <w:sz w:val="28"/>
          <w:szCs w:val="28"/>
        </w:rPr>
      </w:pPr>
    </w:p>
    <w:p w14:paraId="43EC80DE">
      <w:pPr>
        <w:spacing w:before="48" w:after="48" w:line="360" w:lineRule="auto"/>
        <w:rPr>
          <w:rFonts w:eastAsia="黑体"/>
          <w:sz w:val="28"/>
          <w:szCs w:val="28"/>
        </w:rPr>
      </w:pPr>
    </w:p>
    <w:p w14:paraId="1898CF28">
      <w:pPr>
        <w:ind w:left="420"/>
        <w:rPr>
          <w:rFonts w:ascii="Calibri" w:hAnsi="Calibri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titlePg/>
          <w:docGrid w:type="lines" w:linePitch="312" w:charSpace="0"/>
        </w:sect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1"/>
        <w:gridCol w:w="1488"/>
        <w:gridCol w:w="2423"/>
        <w:gridCol w:w="2539"/>
        <w:gridCol w:w="2765"/>
      </w:tblGrid>
      <w:tr w14:paraId="0C51B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3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7B3BA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一、项目团队</w:t>
            </w:r>
            <w:r>
              <w:rPr>
                <w:rFonts w:hint="eastAsia" w:eastAsia="仿宋_GB2312"/>
                <w:b/>
                <w:sz w:val="24"/>
                <w:szCs w:val="24"/>
              </w:rPr>
              <w:t>骨干成员</w:t>
            </w:r>
          </w:p>
        </w:tc>
      </w:tr>
      <w:tr w14:paraId="0038D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7CA94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09989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职务/职称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60847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</w:rPr>
              <w:t>专业/学科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59FF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专职教师或</w:t>
            </w:r>
          </w:p>
          <w:p w14:paraId="0270BC42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企业导师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1E888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工作</w:t>
            </w:r>
            <w:r>
              <w:rPr>
                <w:rFonts w:hint="eastAsia" w:eastAsia="仿宋_GB2312"/>
                <w:sz w:val="24"/>
                <w:szCs w:val="24"/>
              </w:rPr>
              <w:t>部门（单位）</w:t>
            </w: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4DCCF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教学领域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AFC62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团队分工（课程模块）</w:t>
            </w:r>
          </w:p>
        </w:tc>
      </w:tr>
      <w:tr w14:paraId="44241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0F353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1D600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160F8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58B18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8371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1C493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7E675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1A527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F9441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A7C5E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AEDF6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415B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A33E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56865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C29A3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3B68E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CEC96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5E3B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E59F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4F38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24073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C364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3D61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54499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7E887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60BA3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D1AF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46C3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9557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E108E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F0F9A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33987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C9AE6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9291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AC44C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94782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C397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61E1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C16C8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29D25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3104F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EEB06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E5D82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385C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7C998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952A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B62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5A22F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6EDE9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C4249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1F9D8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B353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DA8C4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EAF75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A53E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7AEC7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CC32C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21B79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82E6B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9F77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EE666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BA7C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ABF8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11220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9C2D7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E3DC7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A220D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5CDF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6FA1B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90FA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274AC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2F816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AC907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09153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10D5F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5919C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00D2E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AB261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39266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6EB5B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2434B">
            <w:pPr>
              <w:spacing w:before="48" w:after="4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……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39509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51A0E">
            <w:pPr>
              <w:spacing w:before="48" w:after="48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8FC4D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0FD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582A9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54D3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</w:tbl>
    <w:p w14:paraId="45A49BEF">
      <w:pPr>
        <w:spacing w:before="48" w:after="48" w:line="360" w:lineRule="auto"/>
        <w:rPr>
          <w:rFonts w:eastAsia="黑体"/>
          <w:sz w:val="28"/>
          <w:szCs w:val="28"/>
        </w:rPr>
        <w:sectPr>
          <w:headerReference r:id="rId5" w:type="default"/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 w14:paraId="076B87BD">
      <w:pPr>
        <w:spacing w:before="48" w:after="48"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</w:t>
      </w:r>
      <w:r>
        <w:rPr>
          <w:rFonts w:hint="eastAsia" w:eastAsia="黑体"/>
          <w:sz w:val="28"/>
          <w:szCs w:val="28"/>
        </w:rPr>
        <w:t>团队</w:t>
      </w:r>
      <w:r>
        <w:rPr>
          <w:rFonts w:eastAsia="黑体"/>
          <w:sz w:val="28"/>
          <w:szCs w:val="28"/>
        </w:rPr>
        <w:t>建设方案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796"/>
      </w:tblGrid>
      <w:tr w14:paraId="6CEF0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69DB68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团队</w:t>
            </w:r>
            <w:r>
              <w:rPr>
                <w:rFonts w:eastAsia="仿宋_GB2312"/>
                <w:b/>
                <w:sz w:val="24"/>
                <w:szCs w:val="24"/>
              </w:rPr>
              <w:t>建设</w:t>
            </w:r>
            <w:r>
              <w:rPr>
                <w:rFonts w:hint="eastAsia" w:eastAsia="仿宋_GB2312"/>
                <w:b/>
                <w:sz w:val="24"/>
                <w:szCs w:val="24"/>
              </w:rPr>
              <w:t>规划</w:t>
            </w:r>
            <w:r>
              <w:rPr>
                <w:rFonts w:eastAsia="仿宋_GB2312"/>
                <w:b/>
                <w:sz w:val="24"/>
                <w:szCs w:val="24"/>
              </w:rPr>
              <w:t>目标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7947089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具体阐述</w:t>
            </w:r>
            <w:r>
              <w:rPr>
                <w:rFonts w:hint="eastAsia" w:eastAsia="仿宋_GB2312"/>
                <w:sz w:val="24"/>
                <w:szCs w:val="24"/>
              </w:rPr>
              <w:t>教学创新团队</w:t>
            </w:r>
            <w:r>
              <w:rPr>
                <w:rFonts w:eastAsia="仿宋_GB2312"/>
                <w:sz w:val="24"/>
                <w:szCs w:val="24"/>
              </w:rPr>
              <w:t>建设</w:t>
            </w:r>
            <w:r>
              <w:rPr>
                <w:rFonts w:hint="eastAsia" w:eastAsia="仿宋_GB2312"/>
                <w:sz w:val="24"/>
                <w:szCs w:val="24"/>
              </w:rPr>
              <w:t>规划和</w:t>
            </w:r>
            <w:r>
              <w:rPr>
                <w:rFonts w:eastAsia="仿宋_GB2312"/>
                <w:sz w:val="24"/>
                <w:szCs w:val="24"/>
              </w:rPr>
              <w:t>目标定位。（不超过200字）</w:t>
            </w:r>
          </w:p>
          <w:p w14:paraId="0F602CF1">
            <w:pPr>
              <w:rPr>
                <w:rFonts w:eastAsia="仿宋_GB2312"/>
                <w:sz w:val="24"/>
                <w:szCs w:val="24"/>
              </w:rPr>
            </w:pPr>
          </w:p>
          <w:p w14:paraId="369F40F1">
            <w:pPr>
              <w:tabs>
                <w:tab w:val="left" w:pos="660"/>
              </w:tabs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ab/>
            </w:r>
          </w:p>
        </w:tc>
      </w:tr>
      <w:tr w14:paraId="1911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CBAB4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团队师德师风情况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A4A8253">
            <w:pPr>
              <w:tabs>
                <w:tab w:val="left" w:pos="660"/>
              </w:tabs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说明团队教师师德师风总体情况，特别是专业带头人师德表现。</w:t>
            </w:r>
            <w:r>
              <w:rPr>
                <w:rFonts w:eastAsia="仿宋_GB2312"/>
                <w:sz w:val="24"/>
                <w:szCs w:val="24"/>
              </w:rPr>
              <w:t>（不超过</w:t>
            </w:r>
            <w:r>
              <w:rPr>
                <w:rFonts w:hint="eastAsia" w:eastAsia="仿宋_GB2312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00字）</w:t>
            </w:r>
          </w:p>
        </w:tc>
      </w:tr>
      <w:tr w14:paraId="6E4D4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329C2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专业建设及优势特色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66516EB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具体阐述本专业建设情况及优势特色。</w:t>
            </w:r>
            <w:r>
              <w:rPr>
                <w:rFonts w:eastAsia="仿宋_GB2312"/>
                <w:sz w:val="24"/>
                <w:szCs w:val="24"/>
              </w:rPr>
              <w:t>（不超过300字）</w:t>
            </w:r>
          </w:p>
          <w:p w14:paraId="24D5D3A5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2302C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5D8743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校企合作基础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6BA2EEF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说明校企合作</w:t>
            </w:r>
            <w:r>
              <w:rPr>
                <w:rFonts w:eastAsia="仿宋_GB2312"/>
                <w:sz w:val="24"/>
                <w:szCs w:val="24"/>
              </w:rPr>
              <w:t>经验</w:t>
            </w:r>
            <w:r>
              <w:rPr>
                <w:rFonts w:hint="eastAsia" w:eastAsia="仿宋_GB2312"/>
                <w:sz w:val="24"/>
                <w:szCs w:val="24"/>
              </w:rPr>
              <w:t>及工作基础，行业企业参与情况</w:t>
            </w:r>
            <w:r>
              <w:rPr>
                <w:rFonts w:eastAsia="仿宋_GB2312"/>
                <w:sz w:val="24"/>
                <w:szCs w:val="24"/>
              </w:rPr>
              <w:t>。（不超过300字）</w:t>
            </w:r>
          </w:p>
          <w:p w14:paraId="766647E6">
            <w:pPr>
              <w:rPr>
                <w:rFonts w:eastAsia="仿宋_GB2312"/>
                <w:sz w:val="24"/>
                <w:szCs w:val="24"/>
              </w:rPr>
            </w:pPr>
          </w:p>
          <w:p w14:paraId="7E7F13B2">
            <w:pPr>
              <w:rPr>
                <w:rFonts w:eastAsia="仿宋_GB2312"/>
                <w:sz w:val="24"/>
                <w:szCs w:val="24"/>
              </w:rPr>
            </w:pPr>
          </w:p>
          <w:p w14:paraId="2B40E504">
            <w:pPr>
              <w:rPr>
                <w:rFonts w:eastAsia="仿宋_GB2312"/>
                <w:sz w:val="24"/>
                <w:szCs w:val="24"/>
              </w:rPr>
            </w:pPr>
          </w:p>
          <w:p w14:paraId="43F0E9D8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4BF5D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036A8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技术技能创新情况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0D75795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说明本专业技术技能创新及研发成果情况</w:t>
            </w:r>
            <w:r>
              <w:rPr>
                <w:rFonts w:eastAsia="仿宋_GB2312"/>
                <w:sz w:val="24"/>
                <w:szCs w:val="24"/>
              </w:rPr>
              <w:t>。（不超过300字）</w:t>
            </w:r>
          </w:p>
        </w:tc>
      </w:tr>
      <w:tr w14:paraId="118B0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9F8F8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实习实训设施设备情况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B97BF12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具体说明</w:t>
            </w:r>
            <w:r>
              <w:rPr>
                <w:rFonts w:hint="eastAsia" w:eastAsia="仿宋_GB2312"/>
                <w:sz w:val="24"/>
                <w:szCs w:val="24"/>
              </w:rPr>
              <w:t>本专业设施设备条件情况</w:t>
            </w:r>
            <w:r>
              <w:rPr>
                <w:rFonts w:eastAsia="仿宋_GB2312"/>
                <w:sz w:val="24"/>
                <w:szCs w:val="24"/>
              </w:rPr>
              <w:t>。（不超过300字）</w:t>
            </w:r>
          </w:p>
          <w:p w14:paraId="14B4E3D1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1206E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9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247692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团队教师分工方案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F646D5C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</w:t>
            </w:r>
            <w:r>
              <w:rPr>
                <w:rFonts w:hint="eastAsia" w:eastAsia="仿宋_GB2312"/>
                <w:sz w:val="24"/>
                <w:szCs w:val="24"/>
              </w:rPr>
              <w:t>团队中各位</w:t>
            </w:r>
            <w:r>
              <w:rPr>
                <w:rFonts w:eastAsia="仿宋_GB2312"/>
                <w:sz w:val="24"/>
                <w:szCs w:val="24"/>
              </w:rPr>
              <w:t>教师</w:t>
            </w:r>
            <w:r>
              <w:rPr>
                <w:rFonts w:hint="eastAsia" w:eastAsia="仿宋_GB2312"/>
                <w:sz w:val="24"/>
                <w:szCs w:val="24"/>
              </w:rPr>
              <w:t>的具体分工，就如何团队协作、分工负责做详细说明</w:t>
            </w:r>
            <w:r>
              <w:rPr>
                <w:rFonts w:eastAsia="仿宋_GB2312"/>
                <w:sz w:val="24"/>
                <w:szCs w:val="24"/>
              </w:rPr>
              <w:t>。（不超过1000字）</w:t>
            </w:r>
          </w:p>
          <w:p w14:paraId="1088A74D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6F800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5591C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课程体系及教学</w:t>
            </w:r>
            <w:r>
              <w:rPr>
                <w:rFonts w:eastAsia="仿宋_GB2312"/>
                <w:b/>
                <w:sz w:val="24"/>
                <w:szCs w:val="24"/>
              </w:rPr>
              <w:t>资源</w:t>
            </w:r>
            <w:r>
              <w:rPr>
                <w:rFonts w:hint="eastAsia" w:eastAsia="仿宋_GB2312"/>
                <w:b/>
                <w:sz w:val="24"/>
                <w:szCs w:val="24"/>
              </w:rPr>
              <w:t>建设情况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B9438CD">
            <w:pPr>
              <w:pStyle w:val="20"/>
              <w:spacing w:before="20" w:after="20"/>
              <w:ind w:firstLine="0" w:firstLineChars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简要说明</w:t>
            </w:r>
            <w:r>
              <w:rPr>
                <w:rFonts w:hint="eastAsia" w:eastAsia="仿宋_GB2312"/>
                <w:sz w:val="24"/>
              </w:rPr>
              <w:t>专业的课程体系及开发</w:t>
            </w:r>
            <w:r>
              <w:rPr>
                <w:rFonts w:eastAsia="仿宋_GB2312"/>
                <w:sz w:val="24"/>
              </w:rPr>
              <w:t>使用的培训资源。（不超过300字）</w:t>
            </w:r>
          </w:p>
          <w:p w14:paraId="311D2D82">
            <w:pPr>
              <w:pStyle w:val="20"/>
              <w:spacing w:before="20" w:after="20"/>
              <w:ind w:firstLine="0" w:firstLineChars="0"/>
              <w:jc w:val="left"/>
              <w:rPr>
                <w:rFonts w:eastAsia="仿宋_GB2312"/>
                <w:sz w:val="24"/>
              </w:rPr>
            </w:pPr>
          </w:p>
        </w:tc>
      </w:tr>
      <w:tr w14:paraId="60E7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88EC0C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考核</w:t>
            </w:r>
            <w:r>
              <w:rPr>
                <w:rFonts w:hint="eastAsia" w:eastAsia="仿宋_GB2312"/>
                <w:b/>
                <w:sz w:val="24"/>
                <w:szCs w:val="24"/>
              </w:rPr>
              <w:t>评价方案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EF6E693">
            <w:pPr>
              <w:pStyle w:val="20"/>
              <w:spacing w:before="20" w:after="20"/>
              <w:ind w:firstLine="0" w:firstLineChars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着重阐释的考核要求，包括预期目标、考核方式等具体内容。（不超过400字）</w:t>
            </w:r>
          </w:p>
          <w:p w14:paraId="6F5E7E15">
            <w:pPr>
              <w:rPr>
                <w:rFonts w:eastAsia="仿宋_GB2312"/>
                <w:sz w:val="24"/>
                <w:szCs w:val="24"/>
              </w:rPr>
            </w:pPr>
          </w:p>
          <w:p w14:paraId="17809643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612EF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61A8C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应用成果交流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3CCA657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请说明推动教师</w:t>
            </w:r>
            <w:r>
              <w:rPr>
                <w:rFonts w:hint="eastAsia" w:eastAsia="仿宋_GB2312"/>
                <w:sz w:val="24"/>
                <w:szCs w:val="24"/>
              </w:rPr>
              <w:t>教学创新团队建设</w:t>
            </w:r>
            <w:r>
              <w:rPr>
                <w:rFonts w:eastAsia="仿宋_GB2312"/>
                <w:sz w:val="24"/>
                <w:szCs w:val="24"/>
              </w:rPr>
              <w:t>成果交流展示的安排。（不超过300字）</w:t>
            </w:r>
          </w:p>
          <w:p w14:paraId="49408A82">
            <w:pPr>
              <w:rPr>
                <w:rFonts w:eastAsia="仿宋_GB2312"/>
                <w:sz w:val="24"/>
                <w:szCs w:val="24"/>
              </w:rPr>
            </w:pPr>
          </w:p>
        </w:tc>
      </w:tr>
      <w:tr w14:paraId="7ADD7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C22C0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支持条件与</w:t>
            </w:r>
            <w:r>
              <w:rPr>
                <w:rFonts w:eastAsia="仿宋_GB2312"/>
                <w:b/>
                <w:sz w:val="24"/>
                <w:szCs w:val="24"/>
              </w:rPr>
              <w:t>组织保障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9B3C3B1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请说明结合项目实施整合资源加强团队建设的措施，以及组织管理等方面能提供的支持条件与保障。（不超过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  <w:szCs w:val="24"/>
              </w:rPr>
              <w:t>00字）</w:t>
            </w:r>
          </w:p>
        </w:tc>
      </w:tr>
      <w:tr w14:paraId="60C7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C7E83">
            <w:pPr>
              <w:spacing w:before="48" w:after="48"/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>其他</w:t>
            </w:r>
          </w:p>
        </w:tc>
        <w:tc>
          <w:tcPr>
            <w:tcW w:w="77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3689250"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请说明上述各项未涉及但需要特别指明的内容。（不超过300字）</w:t>
            </w:r>
          </w:p>
        </w:tc>
      </w:tr>
    </w:tbl>
    <w:p w14:paraId="1A36A8EF">
      <w:pPr>
        <w:spacing w:before="48" w:after="48" w:line="360" w:lineRule="auto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※ 各项内容如有需要可再附纸。</w:t>
      </w:r>
    </w:p>
    <w:p w14:paraId="6D47301A">
      <w:pPr>
        <w:spacing w:before="48" w:after="48" w:line="360" w:lineRule="auto"/>
        <w:rPr>
          <w:rFonts w:eastAsia="黑体"/>
          <w:sz w:val="28"/>
          <w:szCs w:val="28"/>
        </w:rPr>
      </w:pPr>
    </w:p>
    <w:p w14:paraId="2BCBE862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2A7E28A8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7E105CC1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36FA84CE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1E77220F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72D70A2D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27BF5887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47CF5007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6A835D93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5D5714A8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64792787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049556B6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2D0E2EFB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7DD65A79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6FFC77EE">
      <w:pPr>
        <w:rPr>
          <w:rFonts w:ascii="Arial" w:hAnsi="Arial" w:eastAsia="宋体" w:cs="Times New Roman"/>
          <w:b/>
          <w:bCs/>
          <w:sz w:val="24"/>
          <w:szCs w:val="32"/>
        </w:rPr>
      </w:pPr>
    </w:p>
    <w:p w14:paraId="020B107A">
      <w:pPr>
        <w:rPr>
          <w:rFonts w:ascii="Arial" w:hAnsi="Arial" w:eastAsia="宋体" w:cs="Times New Roman"/>
          <w:b/>
          <w:bCs/>
          <w:sz w:val="24"/>
          <w:szCs w:val="32"/>
        </w:rPr>
      </w:pPr>
      <w:r>
        <w:rPr>
          <w:rFonts w:hint="eastAsia" w:ascii="Arial" w:hAnsi="Arial" w:eastAsia="宋体" w:cs="Times New Roman"/>
          <w:b/>
          <w:bCs/>
          <w:sz w:val="24"/>
          <w:szCs w:val="32"/>
        </w:rPr>
        <w:t>三、项目经费预算</w:t>
      </w:r>
    </w:p>
    <w:tbl>
      <w:tblPr>
        <w:tblStyle w:val="11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 w14:paraId="18E89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88" w:hRule="atLeast"/>
        </w:trPr>
        <w:tc>
          <w:tcPr>
            <w:tcW w:w="9828" w:type="dxa"/>
          </w:tcPr>
          <w:p w14:paraId="00270BFD">
            <w:pPr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（一）资金来源：</w:t>
            </w:r>
          </w:p>
          <w:p w14:paraId="5E1CEE93">
            <w:pPr>
              <w:ind w:left="3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学校配套</w:t>
            </w:r>
          </w:p>
          <w:p w14:paraId="4C19EF06">
            <w:pPr>
              <w:ind w:left="360"/>
              <w:rPr>
                <w:rFonts w:ascii="楷体" w:hAnsi="楷体" w:eastAsia="楷体" w:cs="楷体"/>
                <w:sz w:val="28"/>
                <w:szCs w:val="28"/>
              </w:rPr>
            </w:pPr>
          </w:p>
          <w:p w14:paraId="11B4D949">
            <w:pPr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（二）经费概算</w:t>
            </w:r>
          </w:p>
          <w:tbl>
            <w:tblPr>
              <w:tblStyle w:val="11"/>
              <w:tblW w:w="0" w:type="auto"/>
              <w:jc w:val="center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80"/>
              <w:gridCol w:w="2084"/>
              <w:gridCol w:w="1676"/>
              <w:gridCol w:w="1128"/>
              <w:gridCol w:w="1752"/>
              <w:gridCol w:w="1482"/>
              <w:gridCol w:w="8"/>
            </w:tblGrid>
            <w:tr w14:paraId="3598CD20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8" w:type="dxa"/>
                <w:cantSplit/>
                <w:trHeight w:val="607" w:hRule="atLeast"/>
                <w:jc w:val="center"/>
              </w:trPr>
              <w:tc>
                <w:tcPr>
                  <w:tcW w:w="1080" w:type="dxa"/>
                  <w:tcBorders>
                    <w:top w:val="single" w:color="auto" w:sz="8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5302789A">
                  <w:pPr>
                    <w:jc w:val="center"/>
                    <w:rPr>
                      <w:rFonts w:ascii="楷体" w:hAnsi="楷体" w:eastAsia="楷体" w:cs="楷体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084" w:type="dxa"/>
                  <w:tcBorders>
                    <w:top w:val="single" w:color="auto" w:sz="8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2D64A04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经费开支科目</w:t>
                  </w:r>
                </w:p>
              </w:tc>
              <w:tc>
                <w:tcPr>
                  <w:tcW w:w="1676" w:type="dxa"/>
                  <w:tcBorders>
                    <w:top w:val="single" w:color="auto" w:sz="8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BA0BC1C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金额（万元）</w:t>
                  </w:r>
                </w:p>
              </w:tc>
              <w:tc>
                <w:tcPr>
                  <w:tcW w:w="1128" w:type="dxa"/>
                  <w:tcBorders>
                    <w:top w:val="single" w:color="auto" w:sz="8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2C37BCE">
                  <w:pPr>
                    <w:jc w:val="center"/>
                    <w:rPr>
                      <w:rFonts w:ascii="楷体" w:hAnsi="楷体" w:eastAsia="楷体" w:cs="楷体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1752" w:type="dxa"/>
                  <w:tcBorders>
                    <w:top w:val="single" w:color="auto" w:sz="8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7D8CB6A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经费开支科目</w:t>
                  </w:r>
                </w:p>
              </w:tc>
              <w:tc>
                <w:tcPr>
                  <w:tcW w:w="1482" w:type="dxa"/>
                  <w:tcBorders>
                    <w:top w:val="single" w:color="auto" w:sz="8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3620DFCA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金额（万元）</w:t>
                  </w:r>
                </w:p>
              </w:tc>
            </w:tr>
            <w:tr w14:paraId="58419072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8" w:type="dxa"/>
                <w:cantSplit/>
                <w:trHeight w:val="607" w:hRule="atLeast"/>
                <w:jc w:val="center"/>
              </w:trPr>
              <w:tc>
                <w:tcPr>
                  <w:tcW w:w="1080" w:type="dxa"/>
                  <w:tcBorders>
                    <w:top w:val="single" w:color="auto" w:sz="6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0D113BDA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AA838BC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资料费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CD0CFB5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A96B866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75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526FAE8B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专家咨询费</w:t>
                  </w:r>
                </w:p>
              </w:tc>
              <w:tc>
                <w:tcPr>
                  <w:tcW w:w="14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6BE7EE7F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</w:tr>
            <w:tr w14:paraId="54FC206D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8" w:type="dxa"/>
                <w:cantSplit/>
                <w:trHeight w:val="480" w:hRule="atLeast"/>
                <w:jc w:val="center"/>
              </w:trPr>
              <w:tc>
                <w:tcPr>
                  <w:tcW w:w="1080" w:type="dxa"/>
                  <w:tcBorders>
                    <w:top w:val="single" w:color="auto" w:sz="6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0C77CCA7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7058FD1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数据采集费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E41D543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829AEA7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75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643C2C04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劳务费</w:t>
                  </w:r>
                </w:p>
              </w:tc>
              <w:tc>
                <w:tcPr>
                  <w:tcW w:w="14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468DE1A3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</w:tr>
            <w:tr w14:paraId="5E5D066A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8" w:type="dxa"/>
                <w:cantSplit/>
                <w:trHeight w:val="480" w:hRule="atLeast"/>
                <w:jc w:val="center"/>
              </w:trPr>
              <w:tc>
                <w:tcPr>
                  <w:tcW w:w="1080" w:type="dxa"/>
                  <w:tcBorders>
                    <w:top w:val="single" w:color="auto" w:sz="6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5065C4B4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370DA213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差旅费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3C3E69E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05EB2EF9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75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56011D2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印刷费</w:t>
                  </w:r>
                </w:p>
              </w:tc>
              <w:tc>
                <w:tcPr>
                  <w:tcW w:w="14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04BE4F8E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</w:tr>
            <w:tr w14:paraId="06E407DC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8" w:type="dxa"/>
                <w:cantSplit/>
                <w:trHeight w:val="480" w:hRule="atLeast"/>
                <w:jc w:val="center"/>
              </w:trPr>
              <w:tc>
                <w:tcPr>
                  <w:tcW w:w="1080" w:type="dxa"/>
                  <w:tcBorders>
                    <w:top w:val="single" w:color="auto" w:sz="6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E3A5585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4531932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会议费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A7362A5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7F1CEB6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75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50A0AEC1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管理费</w:t>
                  </w:r>
                </w:p>
              </w:tc>
              <w:tc>
                <w:tcPr>
                  <w:tcW w:w="14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3F6998E0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</w:tr>
            <w:tr w14:paraId="5955DBC2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8" w:type="dxa"/>
                <w:cantSplit/>
                <w:trHeight w:val="480" w:hRule="atLeast"/>
                <w:jc w:val="center"/>
              </w:trPr>
              <w:tc>
                <w:tcPr>
                  <w:tcW w:w="1080" w:type="dxa"/>
                  <w:tcBorders>
                    <w:top w:val="single" w:color="auto" w:sz="6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ADA0E15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019E8FC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国际合作与交流费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837C211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8C181EA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75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0FC88531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其他费用</w:t>
                  </w:r>
                </w:p>
              </w:tc>
              <w:tc>
                <w:tcPr>
                  <w:tcW w:w="148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6537C960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</w:tr>
            <w:tr w14:paraId="4F826D75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8" w:type="dxa"/>
                <w:cantSplit/>
                <w:trHeight w:val="480" w:hRule="atLeast"/>
                <w:jc w:val="center"/>
              </w:trPr>
              <w:tc>
                <w:tcPr>
                  <w:tcW w:w="1080" w:type="dxa"/>
                  <w:tcBorders>
                    <w:top w:val="single" w:color="auto" w:sz="6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14358BD1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4870CFD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设备费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6A009EA2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33E81C5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sz w:val="28"/>
                      <w:szCs w:val="28"/>
                    </w:rPr>
                    <w:t>合计</w:t>
                  </w:r>
                </w:p>
              </w:tc>
              <w:tc>
                <w:tcPr>
                  <w:tcW w:w="3234" w:type="dxa"/>
                  <w:gridSpan w:val="2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7D7C2BB4">
                  <w:pPr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</w:tr>
            <w:tr w14:paraId="609DB549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6" w:hRule="atLeast"/>
                <w:jc w:val="center"/>
              </w:trPr>
              <w:tc>
                <w:tcPr>
                  <w:tcW w:w="1080" w:type="dxa"/>
                  <w:vMerge w:val="restart"/>
                  <w:tcBorders>
                    <w:top w:val="single" w:color="auto" w:sz="6" w:space="0"/>
                    <w:left w:val="single" w:color="auto" w:sz="8" w:space="0"/>
                    <w:bottom w:val="single" w:color="auto" w:sz="8" w:space="0"/>
                    <w:right w:val="single" w:color="auto" w:sz="6" w:space="0"/>
                  </w:tcBorders>
                  <w:vAlign w:val="center"/>
                </w:tcPr>
                <w:p w14:paraId="31769122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年度经</w:t>
                  </w:r>
                </w:p>
                <w:p w14:paraId="40083349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费预算</w:t>
                  </w: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5FAEC2DC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年份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4948582B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9ADF96D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75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6DB081D7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490" w:type="dxa"/>
                  <w:gridSpan w:val="2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1B3D84D6">
                  <w:pPr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</w:p>
              </w:tc>
            </w:tr>
            <w:tr w14:paraId="516A1D23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20" w:hRule="atLeast"/>
                <w:jc w:val="center"/>
              </w:trPr>
              <w:tc>
                <w:tcPr>
                  <w:tcW w:w="1080" w:type="dxa"/>
                  <w:vMerge w:val="continue"/>
                  <w:tcBorders>
                    <w:top w:val="single" w:color="auto" w:sz="6" w:space="0"/>
                    <w:left w:val="single" w:color="auto" w:sz="8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3EA4DB62">
                  <w:pPr>
                    <w:widowControl/>
                    <w:jc w:val="left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208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75C24C1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  <w:r>
                    <w:rPr>
                      <w:rFonts w:hint="eastAsia" w:ascii="楷体" w:hAnsi="楷体" w:eastAsia="楷体" w:cs="楷体"/>
                      <w:sz w:val="28"/>
                      <w:szCs w:val="28"/>
                    </w:rPr>
                    <w:t>金额（万元）</w:t>
                  </w:r>
                </w:p>
              </w:tc>
              <w:tc>
                <w:tcPr>
                  <w:tcW w:w="167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2CC82AC4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12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6EA4F7DF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752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 w14:paraId="784FF993">
                  <w:pPr>
                    <w:jc w:val="center"/>
                    <w:rPr>
                      <w:rFonts w:ascii="楷体" w:hAnsi="楷体" w:eastAsia="楷体" w:cs="楷体"/>
                      <w:sz w:val="28"/>
                      <w:szCs w:val="28"/>
                    </w:rPr>
                  </w:pPr>
                </w:p>
              </w:tc>
              <w:tc>
                <w:tcPr>
                  <w:tcW w:w="1490" w:type="dxa"/>
                  <w:gridSpan w:val="2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8" w:space="0"/>
                  </w:tcBorders>
                  <w:vAlign w:val="center"/>
                </w:tcPr>
                <w:p w14:paraId="7B15EC1A">
                  <w:pPr>
                    <w:jc w:val="center"/>
                    <w:rPr>
                      <w:rFonts w:ascii="楷体" w:hAnsi="楷体" w:eastAsia="楷体" w:cs="楷体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29B47835">
            <w:pPr>
              <w:rPr>
                <w:rFonts w:ascii="宋体" w:hAnsi="Times New Roman" w:eastAsia="仿宋_GB2312" w:cs="Times New Roman"/>
                <w:sz w:val="28"/>
                <w:szCs w:val="20"/>
              </w:rPr>
            </w:pPr>
          </w:p>
        </w:tc>
      </w:tr>
    </w:tbl>
    <w:p w14:paraId="58F67267">
      <w:pPr>
        <w:spacing w:before="48" w:after="48" w:line="360" w:lineRule="auto"/>
        <w:rPr>
          <w:rFonts w:eastAsia="黑体"/>
          <w:sz w:val="28"/>
          <w:szCs w:val="28"/>
        </w:rPr>
      </w:pPr>
    </w:p>
    <w:p w14:paraId="11525D11">
      <w:pPr>
        <w:spacing w:before="48" w:after="48" w:line="360" w:lineRule="auto"/>
        <w:rPr>
          <w:rFonts w:eastAsia="黑体"/>
          <w:sz w:val="28"/>
          <w:szCs w:val="28"/>
        </w:rPr>
      </w:pPr>
    </w:p>
    <w:p w14:paraId="7E23636C">
      <w:pPr>
        <w:spacing w:before="48" w:after="48" w:line="360" w:lineRule="auto"/>
        <w:rPr>
          <w:rFonts w:eastAsia="黑体"/>
          <w:sz w:val="28"/>
          <w:szCs w:val="28"/>
        </w:rPr>
      </w:pPr>
    </w:p>
    <w:p w14:paraId="21168C61">
      <w:pPr>
        <w:spacing w:before="48" w:after="48" w:line="360" w:lineRule="auto"/>
        <w:rPr>
          <w:rFonts w:eastAsia="黑体"/>
          <w:sz w:val="28"/>
          <w:szCs w:val="28"/>
        </w:rPr>
      </w:pPr>
    </w:p>
    <w:p w14:paraId="660DAC17">
      <w:pPr>
        <w:spacing w:before="48" w:after="48" w:line="360" w:lineRule="auto"/>
        <w:rPr>
          <w:rFonts w:eastAsia="黑体"/>
          <w:sz w:val="28"/>
          <w:szCs w:val="28"/>
        </w:rPr>
      </w:pPr>
    </w:p>
    <w:p w14:paraId="1AE2A86A">
      <w:pPr>
        <w:spacing w:before="48" w:after="48" w:line="360" w:lineRule="auto"/>
        <w:rPr>
          <w:rFonts w:eastAsia="黑体"/>
          <w:sz w:val="28"/>
          <w:szCs w:val="28"/>
        </w:rPr>
      </w:pPr>
    </w:p>
    <w:p w14:paraId="515F576C">
      <w:pPr>
        <w:spacing w:before="48" w:after="48" w:line="360" w:lineRule="auto"/>
        <w:rPr>
          <w:rFonts w:eastAsia="黑体"/>
          <w:sz w:val="28"/>
          <w:szCs w:val="28"/>
        </w:rPr>
      </w:pPr>
    </w:p>
    <w:p w14:paraId="4AE93C1F">
      <w:pPr>
        <w:spacing w:before="48" w:after="48" w:line="360" w:lineRule="auto"/>
        <w:rPr>
          <w:rFonts w:eastAsia="黑体"/>
          <w:sz w:val="28"/>
          <w:szCs w:val="28"/>
        </w:rPr>
      </w:pPr>
    </w:p>
    <w:p w14:paraId="40844449">
      <w:pPr>
        <w:spacing w:before="48" w:after="48" w:line="360" w:lineRule="auto"/>
        <w:rPr>
          <w:rFonts w:eastAsia="黑体"/>
          <w:sz w:val="28"/>
          <w:szCs w:val="28"/>
        </w:rPr>
      </w:pPr>
    </w:p>
    <w:p w14:paraId="11E875EF">
      <w:pPr>
        <w:spacing w:before="48" w:after="48" w:line="360" w:lineRule="auto"/>
        <w:rPr>
          <w:rFonts w:eastAsia="黑体"/>
          <w:sz w:val="28"/>
          <w:szCs w:val="28"/>
        </w:rPr>
      </w:pPr>
    </w:p>
    <w:p w14:paraId="7C182D9D">
      <w:pPr>
        <w:spacing w:before="48" w:after="48" w:line="360" w:lineRule="auto"/>
        <w:rPr>
          <w:rFonts w:eastAsia="仿宋_GB2312"/>
          <w:sz w:val="28"/>
          <w:szCs w:val="28"/>
        </w:rPr>
      </w:pPr>
      <w:r>
        <w:rPr>
          <w:rFonts w:eastAsia="黑体"/>
          <w:sz w:val="28"/>
          <w:szCs w:val="28"/>
        </w:rPr>
        <w:t>四、</w:t>
      </w:r>
      <w:r>
        <w:rPr>
          <w:rFonts w:hint="eastAsia" w:eastAsia="黑体"/>
          <w:sz w:val="28"/>
          <w:szCs w:val="28"/>
          <w:lang w:val="en-US" w:eastAsia="zh-CN"/>
        </w:rPr>
        <w:t>申报</w:t>
      </w:r>
      <w:r>
        <w:rPr>
          <w:rFonts w:eastAsia="黑体"/>
          <w:sz w:val="28"/>
          <w:szCs w:val="28"/>
        </w:rPr>
        <w:t>意见</w:t>
      </w:r>
    </w:p>
    <w:tbl>
      <w:tblPr>
        <w:tblStyle w:val="11"/>
        <w:tblpPr w:leftFromText="180" w:rightFromText="180" w:vertAnchor="text" w:horzAnchor="page" w:tblpX="1567" w:tblpY="294"/>
        <w:tblOverlap w:val="never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F6C2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926" w:type="dxa"/>
            <w:noWrap w:val="0"/>
            <w:vAlign w:val="center"/>
          </w:tcPr>
          <w:p w14:paraId="15B40DD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1A2AE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26" w:type="dxa"/>
            <w:noWrap w:val="0"/>
            <w:vAlign w:val="center"/>
          </w:tcPr>
          <w:p w14:paraId="77387268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2F73E83A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CE6716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485FE0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</w:t>
            </w:r>
            <w:r>
              <w:rPr>
                <w:rFonts w:hint="eastAsia" w:eastAsia="仿宋_GB2312"/>
                <w:kern w:val="0"/>
                <w:sz w:val="24"/>
                <w:szCs w:val="20"/>
                <w:lang w:eastAsia="zh-CN"/>
              </w:rPr>
              <w:t>（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>院系盖章）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日期：</w:t>
            </w:r>
          </w:p>
        </w:tc>
      </w:tr>
      <w:tr w14:paraId="31F21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926" w:type="dxa"/>
            <w:noWrap w:val="0"/>
            <w:vAlign w:val="center"/>
          </w:tcPr>
          <w:p w14:paraId="1F787AC8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67670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8926" w:type="dxa"/>
            <w:noWrap w:val="0"/>
            <w:vAlign w:val="center"/>
          </w:tcPr>
          <w:p w14:paraId="1344852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1FAFA1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27D972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09C785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E44674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398130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2E708C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49C8A675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54D96DD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</w:tbl>
    <w:p w14:paraId="152569F0">
      <w:pPr>
        <w:widowControl/>
        <w:rPr>
          <w:rFonts w:ascii="方正小标宋简体" w:hAnsi="方正小标宋简体" w:eastAsia="方正小标宋简体" w:cs="方正小标宋简体"/>
          <w:color w:val="000000"/>
          <w:sz w:val="48"/>
          <w:szCs w:val="48"/>
          <w:lang w:bidi="ar"/>
        </w:rPr>
      </w:pPr>
      <w:bookmarkStart w:id="0" w:name="_GoBack"/>
      <w:bookmarkEnd w:id="0"/>
    </w:p>
    <w:sectPr>
      <w:footerReference r:id="rId6" w:type="default"/>
      <w:pgSz w:w="11910" w:h="16840"/>
      <w:pgMar w:top="1580" w:right="1200" w:bottom="1780" w:left="1440" w:header="0" w:footer="1507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94BFF">
    <w:pPr>
      <w:pStyle w:val="7"/>
      <w:jc w:val="center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t>2</w:t>
    </w:r>
    <w:r>
      <w:rPr>
        <w:sz w:val="28"/>
        <w:szCs w:val="28"/>
        <w:lang w:val="zh-CN"/>
      </w:rPr>
      <w:fldChar w:fldCharType="end"/>
    </w:r>
    <w:r>
      <w:rPr>
        <w:rFonts w:hint="eastAsia"/>
        <w:sz w:val="28"/>
        <w:szCs w:val="28"/>
      </w:rPr>
      <w:t>—</w:t>
    </w:r>
  </w:p>
  <w:p w14:paraId="28A5ED82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70895">
    <w:pPr>
      <w:pStyle w:val="7"/>
      <w:framePr w:wrap="around" w:vAnchor="text" w:hAnchor="margin" w:xAlign="center" w:y="3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1AAE1B94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D9A70">
    <w:pPr>
      <w:pStyle w:val="5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5440045</wp:posOffset>
              </wp:positionH>
              <wp:positionV relativeFrom="page">
                <wp:posOffset>9544050</wp:posOffset>
              </wp:positionV>
              <wp:extent cx="560705" cy="2247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B06A1A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428.35pt;margin-top:751.5pt;height:17.7pt;width:44.15pt;mso-position-horizontal-relative:page;mso-position-vertical-relative:page;z-index:-251657216;mso-width-relative:page;mso-height-relative:page;" filled="f" stroked="f" coordsize="21600,21600" o:gfxdata="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381Cp2wAAAA0BAAAPAAAAAAAAAAEAIAAAACIAAABkcnMvZG93bnJldi54bWxQ&#10;SwECFAAUAAAACACHTuJA33AnjL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B06A1A">
                    <w:pPr>
                      <w:spacing w:before="11"/>
                      <w:ind w:left="20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FB1885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mMjhjZmQwM2Q3YWU3ZjM3ZTA2NTM3ZDYxMTU0ZTEifQ=="/>
  </w:docVars>
  <w:rsids>
    <w:rsidRoot w:val="00857776"/>
    <w:rsid w:val="00006190"/>
    <w:rsid w:val="00022470"/>
    <w:rsid w:val="00024D4D"/>
    <w:rsid w:val="000409A0"/>
    <w:rsid w:val="000443C3"/>
    <w:rsid w:val="0007277F"/>
    <w:rsid w:val="000741DD"/>
    <w:rsid w:val="0007488C"/>
    <w:rsid w:val="000760B3"/>
    <w:rsid w:val="000877B8"/>
    <w:rsid w:val="00092BFD"/>
    <w:rsid w:val="000A39F4"/>
    <w:rsid w:val="000B7D3E"/>
    <w:rsid w:val="000C2150"/>
    <w:rsid w:val="000C3A29"/>
    <w:rsid w:val="000D04AC"/>
    <w:rsid w:val="000D2645"/>
    <w:rsid w:val="000F45AD"/>
    <w:rsid w:val="00136964"/>
    <w:rsid w:val="00141CEA"/>
    <w:rsid w:val="0014717F"/>
    <w:rsid w:val="00151C0D"/>
    <w:rsid w:val="00152841"/>
    <w:rsid w:val="00185508"/>
    <w:rsid w:val="001963E6"/>
    <w:rsid w:val="001A1197"/>
    <w:rsid w:val="001A2C5B"/>
    <w:rsid w:val="001B4722"/>
    <w:rsid w:val="001C2743"/>
    <w:rsid w:val="001C2F5F"/>
    <w:rsid w:val="001C4F01"/>
    <w:rsid w:val="001E1CF5"/>
    <w:rsid w:val="001E4965"/>
    <w:rsid w:val="002042B9"/>
    <w:rsid w:val="00217015"/>
    <w:rsid w:val="0021776E"/>
    <w:rsid w:val="00235A61"/>
    <w:rsid w:val="00235B8B"/>
    <w:rsid w:val="00273AD6"/>
    <w:rsid w:val="002C6729"/>
    <w:rsid w:val="002D234C"/>
    <w:rsid w:val="002D4CDF"/>
    <w:rsid w:val="002D6E1F"/>
    <w:rsid w:val="002F218A"/>
    <w:rsid w:val="003209DA"/>
    <w:rsid w:val="00332B28"/>
    <w:rsid w:val="00335295"/>
    <w:rsid w:val="003352F5"/>
    <w:rsid w:val="00347ECB"/>
    <w:rsid w:val="00362709"/>
    <w:rsid w:val="00373E27"/>
    <w:rsid w:val="00390325"/>
    <w:rsid w:val="003F67AC"/>
    <w:rsid w:val="0041511A"/>
    <w:rsid w:val="00430F44"/>
    <w:rsid w:val="00454779"/>
    <w:rsid w:val="00492793"/>
    <w:rsid w:val="00497E14"/>
    <w:rsid w:val="004A067C"/>
    <w:rsid w:val="004A7CF0"/>
    <w:rsid w:val="004C6D40"/>
    <w:rsid w:val="004E42EC"/>
    <w:rsid w:val="005071BB"/>
    <w:rsid w:val="00560425"/>
    <w:rsid w:val="00561C34"/>
    <w:rsid w:val="00573133"/>
    <w:rsid w:val="00574288"/>
    <w:rsid w:val="005C58BF"/>
    <w:rsid w:val="005F4D88"/>
    <w:rsid w:val="00603BFB"/>
    <w:rsid w:val="006049B3"/>
    <w:rsid w:val="0060552D"/>
    <w:rsid w:val="00612050"/>
    <w:rsid w:val="0061357B"/>
    <w:rsid w:val="00637033"/>
    <w:rsid w:val="0066344C"/>
    <w:rsid w:val="006A77C3"/>
    <w:rsid w:val="006B1029"/>
    <w:rsid w:val="006B6BA9"/>
    <w:rsid w:val="006D6720"/>
    <w:rsid w:val="006E7DD9"/>
    <w:rsid w:val="00711457"/>
    <w:rsid w:val="0071532C"/>
    <w:rsid w:val="007249D9"/>
    <w:rsid w:val="0074046F"/>
    <w:rsid w:val="0075460B"/>
    <w:rsid w:val="007606DB"/>
    <w:rsid w:val="0076252F"/>
    <w:rsid w:val="007673C7"/>
    <w:rsid w:val="00775623"/>
    <w:rsid w:val="007767C7"/>
    <w:rsid w:val="00777967"/>
    <w:rsid w:val="007C0D9F"/>
    <w:rsid w:val="007C5D6A"/>
    <w:rsid w:val="007D2F6C"/>
    <w:rsid w:val="007E48F1"/>
    <w:rsid w:val="007F56FF"/>
    <w:rsid w:val="00810170"/>
    <w:rsid w:val="00821416"/>
    <w:rsid w:val="00826D1C"/>
    <w:rsid w:val="008316F8"/>
    <w:rsid w:val="00836CF1"/>
    <w:rsid w:val="008374E5"/>
    <w:rsid w:val="00841EC8"/>
    <w:rsid w:val="0084554B"/>
    <w:rsid w:val="00857776"/>
    <w:rsid w:val="00887E9F"/>
    <w:rsid w:val="008B0682"/>
    <w:rsid w:val="00901CCD"/>
    <w:rsid w:val="00903869"/>
    <w:rsid w:val="009265F7"/>
    <w:rsid w:val="00934F97"/>
    <w:rsid w:val="00964ADD"/>
    <w:rsid w:val="0097238C"/>
    <w:rsid w:val="009A0F28"/>
    <w:rsid w:val="009A620A"/>
    <w:rsid w:val="009B309F"/>
    <w:rsid w:val="009C3A2A"/>
    <w:rsid w:val="009D2382"/>
    <w:rsid w:val="009D2BCE"/>
    <w:rsid w:val="009D4E78"/>
    <w:rsid w:val="00A062C2"/>
    <w:rsid w:val="00A3344D"/>
    <w:rsid w:val="00A439A8"/>
    <w:rsid w:val="00A70E50"/>
    <w:rsid w:val="00A867A2"/>
    <w:rsid w:val="00AA54F4"/>
    <w:rsid w:val="00AB354A"/>
    <w:rsid w:val="00AB7BE6"/>
    <w:rsid w:val="00AF1545"/>
    <w:rsid w:val="00AF25E4"/>
    <w:rsid w:val="00AF3DA7"/>
    <w:rsid w:val="00B15248"/>
    <w:rsid w:val="00B245ED"/>
    <w:rsid w:val="00B36048"/>
    <w:rsid w:val="00B378C6"/>
    <w:rsid w:val="00B429E9"/>
    <w:rsid w:val="00B62C9C"/>
    <w:rsid w:val="00B63879"/>
    <w:rsid w:val="00B82AB3"/>
    <w:rsid w:val="00B85DF6"/>
    <w:rsid w:val="00B93B2B"/>
    <w:rsid w:val="00BC2877"/>
    <w:rsid w:val="00BE2597"/>
    <w:rsid w:val="00BF1B1C"/>
    <w:rsid w:val="00BF7E01"/>
    <w:rsid w:val="00C134EC"/>
    <w:rsid w:val="00C17E22"/>
    <w:rsid w:val="00C715AA"/>
    <w:rsid w:val="00C85718"/>
    <w:rsid w:val="00C86D5B"/>
    <w:rsid w:val="00C93B4C"/>
    <w:rsid w:val="00CA15B0"/>
    <w:rsid w:val="00CA2C3B"/>
    <w:rsid w:val="00CD1147"/>
    <w:rsid w:val="00CE0657"/>
    <w:rsid w:val="00D02E6F"/>
    <w:rsid w:val="00D04493"/>
    <w:rsid w:val="00D05393"/>
    <w:rsid w:val="00D2656B"/>
    <w:rsid w:val="00D33FDB"/>
    <w:rsid w:val="00D43CE3"/>
    <w:rsid w:val="00D54338"/>
    <w:rsid w:val="00D5553F"/>
    <w:rsid w:val="00D65A28"/>
    <w:rsid w:val="00D77CA0"/>
    <w:rsid w:val="00D82EAC"/>
    <w:rsid w:val="00D835B7"/>
    <w:rsid w:val="00DA5EAB"/>
    <w:rsid w:val="00DB2F49"/>
    <w:rsid w:val="00DC208E"/>
    <w:rsid w:val="00DC76C4"/>
    <w:rsid w:val="00DD7329"/>
    <w:rsid w:val="00DF3517"/>
    <w:rsid w:val="00DF3B35"/>
    <w:rsid w:val="00E45929"/>
    <w:rsid w:val="00E522B1"/>
    <w:rsid w:val="00E6454F"/>
    <w:rsid w:val="00E7640D"/>
    <w:rsid w:val="00E76530"/>
    <w:rsid w:val="00E840E0"/>
    <w:rsid w:val="00EA30CA"/>
    <w:rsid w:val="00EC35A8"/>
    <w:rsid w:val="00EF328F"/>
    <w:rsid w:val="00F95389"/>
    <w:rsid w:val="00FA4F81"/>
    <w:rsid w:val="00FB588B"/>
    <w:rsid w:val="00FC5982"/>
    <w:rsid w:val="00FE3DE2"/>
    <w:rsid w:val="125B5AEB"/>
    <w:rsid w:val="44D3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方正仿宋_GBK" w:cs="Times New Roman"/>
      <w:b/>
      <w:sz w:val="32"/>
      <w:szCs w:val="20"/>
    </w:rPr>
  </w:style>
  <w:style w:type="paragraph" w:styleId="4">
    <w:name w:val="heading 3"/>
    <w:basedOn w:val="1"/>
    <w:next w:val="1"/>
    <w:link w:val="18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方正仿宋_GBK" w:cs="Times New Roman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4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6">
    <w:name w:val="Date"/>
    <w:basedOn w:val="1"/>
    <w:next w:val="1"/>
    <w:link w:val="22"/>
    <w:semiHidden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19"/>
    <w:unhideWhenUsed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page number"/>
    <w:unhideWhenUsed/>
    <w:uiPriority w:val="0"/>
    <w:rPr>
      <w:rFonts w:ascii="Times New Roman" w:hAnsi="Times New Roman" w:eastAsia="宋体" w:cs="Times New Roman"/>
    </w:rPr>
  </w:style>
  <w:style w:type="character" w:styleId="14">
    <w:name w:val="footnote reference"/>
    <w:unhideWhenUsed/>
    <w:uiPriority w:val="99"/>
    <w:rPr>
      <w:rFonts w:ascii="Times New Roman" w:hAnsi="Times New Roman" w:eastAsia="宋体" w:cs="Times New Roman"/>
      <w:vertAlign w:val="superscript"/>
    </w:rPr>
  </w:style>
  <w:style w:type="character" w:customStyle="1" w:styleId="15">
    <w:name w:val="页眉 Char"/>
    <w:basedOn w:val="12"/>
    <w:link w:val="8"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7">
    <w:name w:val="标题 2 Char"/>
    <w:basedOn w:val="12"/>
    <w:link w:val="3"/>
    <w:uiPriority w:val="9"/>
    <w:rPr>
      <w:rFonts w:ascii="Cambria" w:hAnsi="Cambria" w:eastAsia="方正仿宋_GBK" w:cs="Times New Roman"/>
      <w:b/>
      <w:sz w:val="32"/>
      <w:szCs w:val="20"/>
    </w:rPr>
  </w:style>
  <w:style w:type="character" w:customStyle="1" w:styleId="18">
    <w:name w:val="标题 3 Char"/>
    <w:basedOn w:val="12"/>
    <w:link w:val="4"/>
    <w:uiPriority w:val="0"/>
    <w:rPr>
      <w:rFonts w:ascii="Times New Roman" w:hAnsi="Times New Roman" w:eastAsia="方正仿宋_GBK" w:cs="Times New Roman"/>
      <w:b/>
      <w:bCs/>
      <w:sz w:val="32"/>
      <w:szCs w:val="32"/>
    </w:rPr>
  </w:style>
  <w:style w:type="character" w:customStyle="1" w:styleId="19">
    <w:name w:val="脚注文本 Char"/>
    <w:basedOn w:val="12"/>
    <w:link w:val="9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21">
    <w:name w:val="List Paragraph"/>
    <w:basedOn w:val="1"/>
    <w:qFormat/>
    <w:uiPriority w:val="1"/>
    <w:pPr>
      <w:ind w:firstLine="420" w:firstLineChars="200"/>
    </w:pPr>
  </w:style>
  <w:style w:type="character" w:customStyle="1" w:styleId="22">
    <w:name w:val="日期 Char"/>
    <w:basedOn w:val="12"/>
    <w:link w:val="6"/>
    <w:semiHidden/>
    <w:qFormat/>
    <w:uiPriority w:val="99"/>
  </w:style>
  <w:style w:type="character" w:customStyle="1" w:styleId="23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正文文本 Char"/>
    <w:basedOn w:val="12"/>
    <w:link w:val="5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customStyle="1" w:styleId="2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26">
    <w:name w:val="Char Char Char Char Char Char Char"/>
    <w:basedOn w:val="1"/>
    <w:qFormat/>
    <w:uiPriority w:val="0"/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769</Words>
  <Characters>797</Characters>
  <Lines>8</Lines>
  <Paragraphs>2</Paragraphs>
  <TotalTime>0</TotalTime>
  <ScaleCrop>false</ScaleCrop>
  <LinksUpToDate>false</LinksUpToDate>
  <CharactersWithSpaces>939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2021-09-17T09:47:00Z</dcterms:created>
  <dc:creator>sy</dc:creator>
  <cp:lastModifiedBy>Da wang</cp:lastModifiedBy>
  <dcterms:modified xsi:type="dcterms:W3CDTF">2024-12-06T00:54:56Z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396388C5125A459EBD0D270192A2AD23_12</vt:lpwstr>
  </property>
</Properties>
</file>